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D7BA1" w14:textId="707D5CDF" w:rsidR="007341B1" w:rsidRDefault="00E84937" w:rsidP="007341B1">
      <w:pPr>
        <w:spacing w:after="0" w:line="288" w:lineRule="auto"/>
        <w:ind w:left="708" w:right="26" w:firstLine="708"/>
        <w:jc w:val="right"/>
        <w:outlineLvl w:val="0"/>
        <w:rPr>
          <w:rFonts w:ascii="Arial" w:eastAsia="Calibri" w:hAnsi="Arial" w:cs="Arial"/>
          <w:b/>
          <w:bCs/>
          <w:color w:val="000000" w:themeColor="text1"/>
          <w:sz w:val="20"/>
          <w:szCs w:val="20"/>
        </w:rPr>
      </w:pPr>
      <w:r w:rsidRPr="0089487B">
        <w:rPr>
          <w:rFonts w:ascii="Arial" w:eastAsia="Calibri" w:hAnsi="Arial" w:cs="Arial"/>
          <w:b/>
          <w:bCs/>
          <w:color w:val="000000" w:themeColor="text1"/>
          <w:sz w:val="20"/>
          <w:szCs w:val="20"/>
        </w:rPr>
        <w:t>Príloha č.</w:t>
      </w:r>
      <w:r w:rsidR="0045064F">
        <w:rPr>
          <w:rFonts w:ascii="Arial" w:eastAsia="Calibri" w:hAnsi="Arial" w:cs="Arial"/>
          <w:b/>
          <w:bCs/>
          <w:color w:val="000000" w:themeColor="text1"/>
          <w:sz w:val="20"/>
          <w:szCs w:val="20"/>
        </w:rPr>
        <w:t>7</w:t>
      </w:r>
      <w:r w:rsidR="000C5CE4">
        <w:rPr>
          <w:rFonts w:ascii="Arial" w:eastAsia="Calibri" w:hAnsi="Arial" w:cs="Arial"/>
          <w:b/>
          <w:bCs/>
          <w:color w:val="000000" w:themeColor="text1"/>
          <w:sz w:val="20"/>
          <w:szCs w:val="20"/>
        </w:rPr>
        <w:t>.A</w:t>
      </w:r>
    </w:p>
    <w:p w14:paraId="5CB07079" w14:textId="63ECC07A" w:rsidR="00E84937" w:rsidRPr="00E84937" w:rsidRDefault="00E84937" w:rsidP="007341B1">
      <w:pPr>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Spôsob vyhodnotenia kritérií</w:t>
      </w:r>
    </w:p>
    <w:p w14:paraId="77D7B456" w14:textId="77777777" w:rsidR="00E84937" w:rsidRP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pre hodnotenie žiadostí o NFP v rámci</w:t>
      </w:r>
    </w:p>
    <w:p w14:paraId="292E340A" w14:textId="1B9798B3" w:rsidR="00E84937" w:rsidRPr="00E84937" w:rsidRDefault="007341B1" w:rsidP="007341B1">
      <w:pPr>
        <w:tabs>
          <w:tab w:val="left" w:pos="2895"/>
          <w:tab w:val="center" w:pos="7442"/>
          <w:tab w:val="left" w:pos="11907"/>
        </w:tabs>
        <w:spacing w:after="0" w:line="288" w:lineRule="auto"/>
        <w:ind w:right="26"/>
        <w:outlineLvl w:val="0"/>
        <w:rPr>
          <w:rFonts w:ascii="Arial" w:eastAsia="Calibri" w:hAnsi="Arial" w:cs="Arial"/>
          <w:b/>
          <w:bCs/>
          <w:color w:val="000000" w:themeColor="text1"/>
          <w:sz w:val="24"/>
          <w:szCs w:val="24"/>
        </w:rPr>
      </w:pPr>
      <w:r>
        <w:rPr>
          <w:rFonts w:ascii="Arial" w:eastAsia="Calibri" w:hAnsi="Arial" w:cs="Arial"/>
          <w:b/>
          <w:bCs/>
          <w:color w:val="000000" w:themeColor="text1"/>
          <w:sz w:val="24"/>
          <w:szCs w:val="24"/>
        </w:rPr>
        <w:tab/>
      </w:r>
      <w:r>
        <w:rPr>
          <w:rFonts w:ascii="Arial" w:eastAsia="Calibri" w:hAnsi="Arial" w:cs="Arial"/>
          <w:b/>
          <w:bCs/>
          <w:color w:val="000000" w:themeColor="text1"/>
          <w:sz w:val="24"/>
          <w:szCs w:val="24"/>
        </w:rPr>
        <w:tab/>
      </w:r>
      <w:r w:rsidR="00E84937" w:rsidRPr="00E84937">
        <w:rPr>
          <w:rFonts w:ascii="Arial" w:eastAsia="Calibri" w:hAnsi="Arial" w:cs="Arial"/>
          <w:b/>
          <w:bCs/>
          <w:color w:val="000000" w:themeColor="text1"/>
          <w:sz w:val="24"/>
          <w:szCs w:val="24"/>
        </w:rPr>
        <w:t>Integrovaného regionálneho operačného programu</w:t>
      </w:r>
    </w:p>
    <w:p w14:paraId="6C8F3394" w14:textId="10F27388" w:rsid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prioritná os 2</w:t>
      </w:r>
    </w:p>
    <w:p w14:paraId="6E717BE4" w14:textId="31CD618F" w:rsidR="00B21757" w:rsidRDefault="00B21757" w:rsidP="00B21757">
      <w:pPr>
        <w:spacing w:after="130" w:line="240" w:lineRule="auto"/>
        <w:ind w:left="1925" w:right="1640"/>
        <w:jc w:val="center"/>
        <w:rPr>
          <w:rFonts w:ascii="Arial" w:eastAsia="Times New Roman" w:hAnsi="Arial" w:cs="Arial"/>
          <w:b/>
          <w:color w:val="000000" w:themeColor="text1"/>
          <w:sz w:val="24"/>
          <w:szCs w:val="19"/>
        </w:rPr>
      </w:pPr>
      <w:r>
        <w:rPr>
          <w:rFonts w:ascii="Arial" w:eastAsia="Times New Roman" w:hAnsi="Arial" w:cs="Arial"/>
          <w:b/>
          <w:bCs/>
          <w:color w:val="000000" w:themeColor="text1"/>
          <w:sz w:val="24"/>
          <w:szCs w:val="19"/>
          <w:lang w:val="en-US" w:bidi="en-US"/>
        </w:rPr>
        <w:t>(</w:t>
      </w:r>
      <w:r>
        <w:rPr>
          <w:rFonts w:ascii="Arial" w:eastAsia="Times New Roman" w:hAnsi="Arial" w:cs="Arial"/>
          <w:b/>
          <w:bCs/>
          <w:color w:val="000000" w:themeColor="text1"/>
          <w:sz w:val="24"/>
          <w:szCs w:val="19"/>
          <w:lang w:bidi="en-US"/>
        </w:rPr>
        <w:t>platné pre výzvy vyhlásené pred nadobudnutím účinnosti zákona</w:t>
      </w:r>
      <w:r>
        <w:rPr>
          <w:rFonts w:ascii="Arial" w:eastAsia="Times New Roman" w:hAnsi="Arial" w:cs="Arial"/>
          <w:b/>
          <w:bCs/>
          <w:color w:val="000000" w:themeColor="text1"/>
          <w:sz w:val="24"/>
          <w:szCs w:val="19"/>
          <w:lang w:val="en-US" w:bidi="en-US"/>
        </w:rPr>
        <w:t xml:space="preserve"> č. </w:t>
      </w:r>
      <w:r>
        <w:rPr>
          <w:rFonts w:ascii="Arial" w:eastAsia="Times New Roman" w:hAnsi="Arial" w:cs="Arial"/>
          <w:b/>
          <w:bCs/>
          <w:color w:val="000000" w:themeColor="text1"/>
          <w:sz w:val="24"/>
          <w:szCs w:val="19"/>
          <w:lang w:bidi="en-US"/>
        </w:rPr>
        <w:t xml:space="preserve">154/2019 </w:t>
      </w:r>
      <w:r>
        <w:rPr>
          <w:rFonts w:ascii="Arial" w:eastAsia="Times New Roman" w:hAnsi="Arial" w:cs="Arial"/>
          <w:b/>
          <w:bCs/>
          <w:color w:val="000000" w:themeColor="text1"/>
          <w:sz w:val="24"/>
          <w:szCs w:val="19"/>
          <w:lang w:val="en-US" w:bidi="en-US"/>
        </w:rPr>
        <w:t>Z. z.</w:t>
      </w:r>
      <w:r w:rsidR="000C5CE4">
        <w:rPr>
          <w:rStyle w:val="Odkaznapoznmkupodiarou"/>
          <w:rFonts w:ascii="Arial" w:hAnsi="Arial"/>
          <w:b/>
          <w:bCs/>
          <w:color w:val="000000" w:themeColor="text1"/>
          <w:sz w:val="24"/>
          <w:szCs w:val="19"/>
          <w:lang w:val="en-US" w:bidi="en-US"/>
        </w:rPr>
        <w:footnoteReference w:id="1"/>
      </w:r>
      <w:r>
        <w:rPr>
          <w:rFonts w:ascii="Arial" w:eastAsia="Times New Roman" w:hAnsi="Arial" w:cs="Arial"/>
          <w:b/>
          <w:bCs/>
          <w:color w:val="000000" w:themeColor="text1"/>
          <w:sz w:val="24"/>
          <w:szCs w:val="19"/>
          <w:lang w:val="en-US" w:bidi="en-US"/>
        </w:rPr>
        <w:t>)</w:t>
      </w:r>
    </w:p>
    <w:p w14:paraId="4046F2E3" w14:textId="77777777" w:rsidR="00E84937" w:rsidRPr="00E84937" w:rsidRDefault="00E84937" w:rsidP="00DC7682">
      <w:pPr>
        <w:spacing w:after="0" w:line="288" w:lineRule="auto"/>
        <w:ind w:right="1139"/>
        <w:outlineLvl w:val="0"/>
        <w:rPr>
          <w:rFonts w:ascii="Arial" w:eastAsia="Calibri" w:hAnsi="Arial" w:cs="Arial"/>
          <w:b/>
          <w:bCs/>
          <w:color w:val="000000" w:themeColor="text1"/>
          <w:sz w:val="24"/>
          <w:szCs w:val="24"/>
        </w:rPr>
      </w:pPr>
    </w:p>
    <w:p w14:paraId="1E4CF655" w14:textId="62C08D0A" w:rsidR="0081542F" w:rsidRPr="00152E2E" w:rsidRDefault="0081542F" w:rsidP="00F120F3">
      <w:pPr>
        <w:spacing w:after="120" w:line="288" w:lineRule="auto"/>
        <w:jc w:val="both"/>
        <w:outlineLvl w:val="0"/>
        <w:rPr>
          <w:rFonts w:ascii="Arial" w:hAnsi="Arial" w:cs="Arial"/>
          <w:b/>
          <w:color w:val="000000" w:themeColor="text1"/>
          <w:sz w:val="24"/>
          <w:szCs w:val="24"/>
        </w:rPr>
      </w:pPr>
      <w:r w:rsidRPr="00152E2E">
        <w:rPr>
          <w:rFonts w:ascii="Arial" w:hAnsi="Arial" w:cs="Arial"/>
          <w:b/>
          <w:color w:val="000000" w:themeColor="text1"/>
          <w:sz w:val="24"/>
          <w:szCs w:val="24"/>
        </w:rPr>
        <w:t xml:space="preserve">Špecifický cieľ 2.1.1 – </w:t>
      </w:r>
      <w:r w:rsidR="0045064F" w:rsidRPr="00B440DE">
        <w:rPr>
          <w:rFonts w:ascii="Arial" w:hAnsi="Arial" w:cs="Arial"/>
          <w:b/>
          <w:color w:val="000000" w:themeColor="text1"/>
          <w:sz w:val="24"/>
          <w:szCs w:val="24"/>
        </w:rPr>
        <w:t>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p>
    <w:p w14:paraId="0992CB83" w14:textId="2859366E" w:rsidR="0081542F" w:rsidRPr="00152E2E" w:rsidRDefault="0045064F" w:rsidP="0081542F">
      <w:pPr>
        <w:spacing w:after="120" w:line="288" w:lineRule="auto"/>
        <w:jc w:val="both"/>
        <w:outlineLvl w:val="0"/>
        <w:rPr>
          <w:rFonts w:ascii="Arial" w:hAnsi="Arial" w:cs="Arial"/>
          <w:b/>
          <w:color w:val="000000" w:themeColor="text1"/>
          <w:sz w:val="24"/>
          <w:szCs w:val="24"/>
        </w:rPr>
      </w:pPr>
      <w:r>
        <w:rPr>
          <w:rFonts w:ascii="Arial" w:hAnsi="Arial" w:cs="Arial"/>
          <w:b/>
          <w:color w:val="000000" w:themeColor="text1"/>
          <w:sz w:val="24"/>
          <w:szCs w:val="24"/>
        </w:rPr>
        <w:t>C</w:t>
      </w:r>
      <w:r w:rsidR="0081542F" w:rsidRPr="00152E2E">
        <w:rPr>
          <w:rFonts w:ascii="Arial" w:hAnsi="Arial" w:cs="Arial"/>
          <w:b/>
          <w:color w:val="000000" w:themeColor="text1"/>
          <w:sz w:val="24"/>
          <w:szCs w:val="24"/>
        </w:rPr>
        <w:t xml:space="preserve">. </w:t>
      </w:r>
      <w:r w:rsidRPr="00B440DE">
        <w:rPr>
          <w:rFonts w:ascii="Arial" w:hAnsi="Arial" w:cs="Arial"/>
          <w:b/>
          <w:color w:val="000000" w:themeColor="text1"/>
          <w:sz w:val="24"/>
          <w:szCs w:val="24"/>
        </w:rPr>
        <w:t>Projekty zamerané na podporu rozvoja služieb starostlivosti o dieťa do troch rokov veku na komunitnej úrovni</w:t>
      </w:r>
      <w:r w:rsidR="0081542F" w:rsidRPr="00152E2E">
        <w:rPr>
          <w:rFonts w:ascii="Arial" w:hAnsi="Arial" w:cs="Arial"/>
          <w:b/>
          <w:color w:val="000000" w:themeColor="text1"/>
          <w:sz w:val="24"/>
          <w:szCs w:val="24"/>
        </w:rPr>
        <w:t xml:space="preserve"> </w:t>
      </w:r>
    </w:p>
    <w:tbl>
      <w:tblPr>
        <w:tblStyle w:val="TableGrid4"/>
        <w:tblW w:w="0" w:type="auto"/>
        <w:tblLook w:val="04A0" w:firstRow="1" w:lastRow="0" w:firstColumn="1" w:lastColumn="0" w:noHBand="0" w:noVBand="1"/>
      </w:tblPr>
      <w:tblGrid>
        <w:gridCol w:w="599"/>
        <w:gridCol w:w="14527"/>
      </w:tblGrid>
      <w:tr w:rsidR="00E63A14" w:rsidRPr="00152E2E" w14:paraId="08B5F1B1" w14:textId="77777777" w:rsidTr="00E63A14">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152E2E" w:rsidRDefault="00E63A14" w:rsidP="008836B7">
            <w:pPr>
              <w:widowControl w:val="0"/>
              <w:spacing w:line="288" w:lineRule="auto"/>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1.</w:t>
            </w:r>
          </w:p>
        </w:tc>
        <w:tc>
          <w:tcPr>
            <w:tcW w:w="1478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17BA0D1C" w:rsidR="00E63A14" w:rsidRPr="00152E2E"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152E2E">
              <w:rPr>
                <w:rFonts w:ascii="Arial" w:hAnsi="Arial" w:cs="Arial"/>
                <w:b/>
                <w:bCs/>
                <w:color w:val="000000" w:themeColor="text1"/>
                <w:sz w:val="19"/>
                <w:szCs w:val="19"/>
              </w:rPr>
              <w:t>Príspevok navrhovaného projektu k cieľom a výsledkom IROP a PO 2</w:t>
            </w:r>
          </w:p>
        </w:tc>
      </w:tr>
    </w:tbl>
    <w:p w14:paraId="674ED124" w14:textId="107B2C33" w:rsidR="00BE2F8F" w:rsidRPr="00152E2E" w:rsidRDefault="00BE2F8F" w:rsidP="00FF2558">
      <w:pPr>
        <w:spacing w:after="0"/>
      </w:pPr>
    </w:p>
    <w:tbl>
      <w:tblPr>
        <w:tblStyle w:val="TableGrid4"/>
        <w:tblW w:w="15134" w:type="dxa"/>
        <w:tblLook w:val="04A0" w:firstRow="1" w:lastRow="0" w:firstColumn="1" w:lastColumn="0" w:noHBand="0" w:noVBand="1"/>
      </w:tblPr>
      <w:tblGrid>
        <w:gridCol w:w="603"/>
        <w:gridCol w:w="2057"/>
        <w:gridCol w:w="6662"/>
        <w:gridCol w:w="1399"/>
        <w:gridCol w:w="1557"/>
        <w:gridCol w:w="2856"/>
      </w:tblGrid>
      <w:tr w:rsidR="00B56472" w:rsidRPr="00152E2E" w14:paraId="31388389" w14:textId="77777777" w:rsidTr="00973C38">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152E2E" w:rsidRDefault="002B4BB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152E2E" w:rsidRDefault="002B4BB6" w:rsidP="008D09BD">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66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152E2E" w:rsidRDefault="002B4BB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w:t>
            </w:r>
            <w:r w:rsidR="00A0584B" w:rsidRPr="00152E2E">
              <w:rPr>
                <w:rFonts w:ascii="Arial" w:hAnsi="Arial" w:cs="Arial"/>
                <w:b/>
                <w:bCs/>
                <w:color w:val="000000" w:themeColor="text1"/>
                <w:sz w:val="19"/>
                <w:szCs w:val="19"/>
                <w:u w:color="000000"/>
              </w:rPr>
              <w:t>odno</w:t>
            </w:r>
            <w:r w:rsidRPr="00152E2E">
              <w:rPr>
                <w:rFonts w:ascii="Arial" w:hAnsi="Arial" w:cs="Arial"/>
                <w:b/>
                <w:bCs/>
                <w:color w:val="000000" w:themeColor="text1"/>
                <w:sz w:val="19"/>
                <w:szCs w:val="19"/>
                <w:u w:color="000000"/>
              </w:rPr>
              <w:t>tenie</w:t>
            </w:r>
          </w:p>
        </w:tc>
        <w:tc>
          <w:tcPr>
            <w:tcW w:w="28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1A05C5ED" w14:textId="77777777" w:rsidTr="00973C38">
        <w:trPr>
          <w:trHeight w:val="1227"/>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1.1</w:t>
            </w:r>
          </w:p>
        </w:tc>
        <w:tc>
          <w:tcPr>
            <w:tcW w:w="2057"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56F32C99"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intervenčnou stratégiou IROP</w:t>
            </w:r>
          </w:p>
        </w:tc>
        <w:tc>
          <w:tcPr>
            <w:tcW w:w="6662" w:type="dxa"/>
            <w:vMerge w:val="restart"/>
            <w:tcBorders>
              <w:top w:val="single" w:sz="4" w:space="0" w:color="auto"/>
              <w:left w:val="single" w:sz="4" w:space="0" w:color="auto"/>
              <w:bottom w:val="single" w:sz="4" w:space="0" w:color="auto"/>
              <w:right w:val="single" w:sz="4" w:space="0" w:color="auto"/>
            </w:tcBorders>
            <w:vAlign w:val="center"/>
            <w:hideMark/>
          </w:tcPr>
          <w:p w14:paraId="03E54532" w14:textId="77777777" w:rsidR="0045064F" w:rsidRPr="00E54A81" w:rsidRDefault="0045064F" w:rsidP="0045064F">
            <w:pPr>
              <w:jc w:val="both"/>
              <w:rPr>
                <w:rFonts w:ascii="Arial" w:hAnsi="Arial" w:cs="Arial"/>
                <w:color w:val="000000" w:themeColor="text1"/>
                <w:sz w:val="19"/>
                <w:szCs w:val="19"/>
              </w:rPr>
            </w:pPr>
            <w:r w:rsidRPr="00F93B3F">
              <w:rPr>
                <w:rFonts w:ascii="Arial" w:hAnsi="Arial" w:cs="Arial"/>
                <w:color w:val="000000" w:themeColor="text1"/>
                <w:sz w:val="19"/>
                <w:szCs w:val="19"/>
              </w:rPr>
              <w:t>Posudzuje sa súlad projektu s</w:t>
            </w:r>
            <w:r>
              <w:rPr>
                <w:rFonts w:ascii="Arial" w:hAnsi="Arial" w:cs="Arial"/>
                <w:color w:val="000000" w:themeColor="text1"/>
                <w:sz w:val="19"/>
                <w:szCs w:val="19"/>
              </w:rPr>
              <w:t> </w:t>
            </w:r>
            <w:r w:rsidRPr="00CA5E84">
              <w:rPr>
                <w:rFonts w:ascii="Arial" w:eastAsia="Helvetica" w:hAnsi="Arial" w:cs="Arial"/>
                <w:color w:val="000000" w:themeColor="text1"/>
                <w:sz w:val="19"/>
                <w:szCs w:val="19"/>
              </w:rPr>
              <w:t>intervenčnou</w:t>
            </w:r>
            <w:r>
              <w:rPr>
                <w:rFonts w:ascii="Arial" w:eastAsia="Helvetica" w:hAnsi="Arial" w:cs="Arial"/>
                <w:color w:val="000000" w:themeColor="text1"/>
                <w:sz w:val="19"/>
                <w:szCs w:val="19"/>
              </w:rPr>
              <w:t xml:space="preserve"> </w:t>
            </w:r>
            <w:r w:rsidRPr="00F93B3F">
              <w:rPr>
                <w:rFonts w:ascii="Arial" w:hAnsi="Arial" w:cs="Arial"/>
                <w:color w:val="000000" w:themeColor="text1"/>
                <w:sz w:val="19"/>
                <w:szCs w:val="19"/>
              </w:rPr>
              <w:t xml:space="preserve"> stratégiou IROP, prioritnou osou č. 2 – Ľahší prístup k efektívnym a kvalitnejším verejným službám, </w:t>
            </w:r>
            <w:r>
              <w:rPr>
                <w:rFonts w:ascii="Arial" w:hAnsi="Arial" w:cs="Arial"/>
                <w:color w:val="000000" w:themeColor="text1"/>
                <w:sz w:val="19"/>
                <w:szCs w:val="19"/>
              </w:rPr>
              <w:t>špecifickým cieľom 2.1</w:t>
            </w:r>
            <w:r w:rsidRPr="00F93B3F">
              <w:rPr>
                <w:rFonts w:ascii="Arial" w:hAnsi="Arial" w:cs="Arial"/>
                <w:color w:val="000000" w:themeColor="text1"/>
                <w:sz w:val="19"/>
                <w:szCs w:val="19"/>
              </w:rPr>
              <w:t xml:space="preserve">.1 - </w:t>
            </w:r>
            <w:r w:rsidRPr="005975D9">
              <w:rPr>
                <w:rFonts w:ascii="Arial" w:hAnsi="Arial" w:cs="Arial"/>
                <w:color w:val="000000" w:themeColor="text1"/>
                <w:sz w:val="19"/>
                <w:szCs w:val="19"/>
              </w:rPr>
              <w:t>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Pr>
                <w:rFonts w:ascii="Arial" w:hAnsi="Arial" w:cs="Arial"/>
                <w:color w:val="000000" w:themeColor="text1"/>
                <w:sz w:val="19"/>
                <w:szCs w:val="19"/>
              </w:rPr>
              <w:t xml:space="preserve">. </w:t>
            </w:r>
          </w:p>
          <w:p w14:paraId="0D9C3CE0" w14:textId="77777777" w:rsidR="0045064F" w:rsidRDefault="0045064F" w:rsidP="0045064F">
            <w:pPr>
              <w:spacing w:line="256" w:lineRule="auto"/>
              <w:ind w:left="55"/>
              <w:contextualSpacing/>
              <w:jc w:val="both"/>
              <w:rPr>
                <w:rFonts w:ascii="Arial" w:hAnsi="Arial" w:cs="Arial"/>
                <w:color w:val="000000" w:themeColor="text1"/>
                <w:sz w:val="19"/>
                <w:szCs w:val="19"/>
              </w:rPr>
            </w:pPr>
          </w:p>
          <w:p w14:paraId="3DD80935" w14:textId="77777777" w:rsidR="0045064F" w:rsidRDefault="0045064F" w:rsidP="0045064F">
            <w:pPr>
              <w:spacing w:line="256" w:lineRule="auto"/>
              <w:ind w:left="55"/>
              <w:contextualSpacing/>
              <w:jc w:val="both"/>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23E61A0F" w14:textId="77777777" w:rsidR="0045064F" w:rsidRPr="00E24D5C"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w:t>
            </w:r>
            <w:r w:rsidRPr="00E24D5C">
              <w:rPr>
                <w:rFonts w:ascii="Arial" w:eastAsia="Calibri" w:hAnsi="Arial" w:cs="Arial"/>
                <w:color w:val="000000" w:themeColor="text1"/>
                <w:sz w:val="19"/>
                <w:szCs w:val="19"/>
                <w:lang w:val="sk-SK"/>
              </w:rPr>
              <w:t xml:space="preserve"> špecifickým</w:t>
            </w:r>
            <w:r>
              <w:rPr>
                <w:rFonts w:ascii="Arial" w:eastAsia="Calibri" w:hAnsi="Arial" w:cs="Arial"/>
                <w:color w:val="000000" w:themeColor="text1"/>
                <w:sz w:val="19"/>
                <w:szCs w:val="19"/>
                <w:lang w:val="sk-SK"/>
              </w:rPr>
              <w:t xml:space="preserve"> cieľom</w:t>
            </w:r>
            <w:r w:rsidRPr="00E24D5C">
              <w:rPr>
                <w:rFonts w:ascii="Arial" w:eastAsia="Calibri" w:hAnsi="Arial" w:cs="Arial"/>
                <w:color w:val="000000" w:themeColor="text1"/>
                <w:sz w:val="19"/>
                <w:szCs w:val="19"/>
                <w:lang w:val="sk-SK"/>
              </w:rPr>
              <w:t xml:space="preserve"> OP</w:t>
            </w:r>
            <w:r>
              <w:rPr>
                <w:rFonts w:ascii="Arial" w:eastAsia="Calibri" w:hAnsi="Arial" w:cs="Arial"/>
                <w:color w:val="000000" w:themeColor="text1"/>
                <w:sz w:val="19"/>
                <w:szCs w:val="19"/>
                <w:lang w:val="sk-SK"/>
              </w:rPr>
              <w:t>,</w:t>
            </w:r>
          </w:p>
          <w:p w14:paraId="4D828931" w14:textId="77777777" w:rsidR="0045064F" w:rsidRPr="00E24D5C"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cieľov projektu s očakávanými výsledkami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23D5EB2E" w14:textId="77777777" w:rsidR="0045064F"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hlavných aktivít projektu s definovanými oprávnenými aktivitami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60ABF709" w14:textId="77777777" w:rsidR="0045064F" w:rsidRDefault="0045064F" w:rsidP="0045064F">
            <w:pPr>
              <w:pStyle w:val="Odsekzoznamu"/>
              <w:keepNext/>
              <w:keepLines/>
              <w:numPr>
                <w:ilvl w:val="0"/>
                <w:numId w:val="20"/>
              </w:numPr>
              <w:spacing w:after="0" w:line="256" w:lineRule="auto"/>
              <w:ind w:left="389" w:hanging="270"/>
              <w:jc w:val="both"/>
              <w:outlineLvl w:val="2"/>
              <w:rPr>
                <w:rFonts w:ascii="Arial" w:eastAsia="Calibri" w:hAnsi="Arial" w:cs="Arial"/>
                <w:color w:val="000000" w:themeColor="text1"/>
                <w:sz w:val="19"/>
                <w:szCs w:val="19"/>
                <w:lang w:val="sk-SK"/>
              </w:rPr>
            </w:pPr>
            <w:r w:rsidRPr="00EC2C05">
              <w:rPr>
                <w:rFonts w:ascii="Arial" w:eastAsia="Calibri" w:hAnsi="Arial" w:cs="Arial"/>
                <w:color w:val="000000" w:themeColor="text1"/>
                <w:sz w:val="19"/>
                <w:szCs w:val="19"/>
                <w:lang w:val="sk-SK"/>
              </w:rPr>
              <w:t>projektu s hlavnými zásadami výberu operácií pre príslušný špecifický cieľ.</w:t>
            </w:r>
            <w:r w:rsidRPr="00EC2C05">
              <w:rPr>
                <w:rFonts w:ascii="Arial" w:eastAsia="Calibri" w:hAnsi="Arial" w:cs="Arial"/>
                <w:color w:val="000000" w:themeColor="text1"/>
                <w:sz w:val="19"/>
                <w:szCs w:val="19"/>
                <w:lang w:val="sk-SK"/>
              </w:rPr>
              <w:tab/>
            </w:r>
          </w:p>
          <w:p w14:paraId="4030FE5E" w14:textId="77777777" w:rsidR="0045064F" w:rsidRDefault="0045064F" w:rsidP="0045064F">
            <w:pPr>
              <w:pStyle w:val="Odsekzoznamu"/>
              <w:keepNext/>
              <w:keepLines/>
              <w:spacing w:after="0" w:line="256" w:lineRule="auto"/>
              <w:ind w:left="389"/>
              <w:jc w:val="both"/>
              <w:outlineLvl w:val="2"/>
              <w:rPr>
                <w:rFonts w:ascii="Arial" w:eastAsia="Calibri" w:hAnsi="Arial" w:cs="Arial"/>
                <w:color w:val="000000" w:themeColor="text1"/>
                <w:sz w:val="19"/>
                <w:szCs w:val="19"/>
                <w:lang w:val="sk-SK"/>
              </w:rPr>
            </w:pPr>
          </w:p>
          <w:p w14:paraId="4C9D5B54" w14:textId="329B3DC8" w:rsidR="0081542F" w:rsidRPr="00152E2E" w:rsidRDefault="0045064F" w:rsidP="0045064F">
            <w:pPr>
              <w:spacing w:line="288" w:lineRule="auto"/>
              <w:jc w:val="both"/>
              <w:rPr>
                <w:rFonts w:ascii="Arial" w:eastAsia="Times New Roman" w:hAnsi="Arial" w:cs="Arial"/>
                <w:color w:val="000000" w:themeColor="text1"/>
                <w:sz w:val="19"/>
                <w:szCs w:val="19"/>
                <w:lang w:bidi="en-US"/>
              </w:rPr>
            </w:pPr>
            <w:r w:rsidRPr="00B950DC">
              <w:rPr>
                <w:rFonts w:ascii="Arial" w:eastAsiaTheme="minorHAnsi" w:hAnsi="Arial" w:cs="Arial"/>
                <w:i/>
                <w:color w:val="000000" w:themeColor="text1"/>
                <w:sz w:val="19"/>
                <w:szCs w:val="19"/>
              </w:rPr>
              <w:lastRenderedPageBreak/>
              <w:t>Na rozdiel od administratívneho overenia ide o hĺbkové posúdenie vecnej (obsahovej) stránky projektu z hľadiska jeho súladu so stratégiou</w:t>
            </w:r>
            <w:r>
              <w:rPr>
                <w:rFonts w:ascii="Arial" w:eastAsiaTheme="minorHAnsi" w:hAnsi="Arial" w:cs="Arial"/>
                <w:i/>
                <w:color w:val="000000" w:themeColor="text1"/>
                <w:sz w:val="19"/>
                <w:szCs w:val="19"/>
              </w:rPr>
              <w:t xml:space="preserve"> </w:t>
            </w:r>
            <w:r w:rsidRPr="00E12A3E">
              <w:rPr>
                <w:rFonts w:ascii="Arial" w:eastAsiaTheme="minorHAnsi" w:hAnsi="Arial" w:cs="Arial"/>
                <w:i/>
                <w:color w:val="000000" w:themeColor="text1"/>
                <w:sz w:val="19"/>
                <w:szCs w:val="19"/>
              </w:rPr>
              <w:t>a cieľmi prioritnej osi 2 v danej oblasti</w:t>
            </w:r>
            <w:r w:rsidRPr="00E12A3E">
              <w:rPr>
                <w:rFonts w:ascii="Arial" w:eastAsiaTheme="minorHAnsi" w:hAnsi="Arial" w:cs="Arial"/>
                <w:color w:val="000000" w:themeColor="text1"/>
                <w:sz w:val="19"/>
                <w:szCs w:val="19"/>
              </w:rPr>
              <w:t>.</w:t>
            </w: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16B5B3A1"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3B8D605" w14:textId="77777777"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p w14:paraId="7C20F6C4" w14:textId="50782E3C"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p>
        </w:tc>
        <w:tc>
          <w:tcPr>
            <w:tcW w:w="2856" w:type="dxa"/>
            <w:tcBorders>
              <w:top w:val="single" w:sz="4" w:space="0" w:color="auto"/>
              <w:left w:val="single" w:sz="4" w:space="0" w:color="auto"/>
              <w:bottom w:val="single" w:sz="4" w:space="0" w:color="auto"/>
              <w:right w:val="single" w:sz="4" w:space="0" w:color="auto"/>
            </w:tcBorders>
            <w:vAlign w:val="center"/>
            <w:hideMark/>
          </w:tcPr>
          <w:p w14:paraId="17A7C38D" w14:textId="4EC28706"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Zameranie projektu je v súlade s intervenčnou stratégiou IROP.</w:t>
            </w:r>
          </w:p>
        </w:tc>
      </w:tr>
      <w:tr w:rsidR="0081542F" w:rsidRPr="00152E2E" w14:paraId="6051EB2D" w14:textId="77777777" w:rsidTr="00973C38">
        <w:trPr>
          <w:trHeight w:val="733"/>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81542F" w:rsidRPr="00152E2E" w:rsidRDefault="0081542F" w:rsidP="001C495C">
            <w:pPr>
              <w:spacing w:line="288" w:lineRule="auto"/>
              <w:jc w:val="center"/>
              <w:rPr>
                <w:rFonts w:ascii="Arial" w:hAnsi="Arial" w:cs="Arial"/>
                <w:color w:val="000000" w:themeColor="text1"/>
                <w:sz w:val="19"/>
                <w:szCs w:val="19"/>
              </w:rPr>
            </w:pPr>
          </w:p>
        </w:tc>
        <w:tc>
          <w:tcPr>
            <w:tcW w:w="2057"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81542F" w:rsidRPr="00152E2E" w:rsidRDefault="0081542F" w:rsidP="001C495C">
            <w:pPr>
              <w:spacing w:line="288" w:lineRule="auto"/>
              <w:rPr>
                <w:rFonts w:ascii="Arial" w:eastAsia="Helvetica" w:hAnsi="Arial" w:cs="Arial"/>
                <w:color w:val="000000" w:themeColor="text1"/>
                <w:sz w:val="19"/>
                <w:szCs w:val="19"/>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81542F" w:rsidRPr="00152E2E" w:rsidRDefault="0081542F" w:rsidP="001C495C">
            <w:pPr>
              <w:spacing w:line="288" w:lineRule="auto"/>
              <w:rPr>
                <w:rFonts w:ascii="Arial" w:eastAsia="Times New Roman" w:hAnsi="Arial" w:cs="Arial"/>
                <w:color w:val="000000" w:themeColor="text1"/>
                <w:sz w:val="19"/>
                <w:szCs w:val="19"/>
                <w:lang w:bidi="en-US"/>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81542F" w:rsidRPr="00152E2E" w:rsidRDefault="0081542F"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12CD6F9" w14:textId="2743CCDE" w:rsidR="0081542F" w:rsidRPr="00152E2E" w:rsidRDefault="0081542F" w:rsidP="001C495C">
            <w:pPr>
              <w:widowControl w:val="0"/>
              <w:spacing w:line="288" w:lineRule="auto"/>
              <w:jc w:val="center"/>
              <w:rPr>
                <w:rFonts w:ascii="Arial"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703FF2C9" w14:textId="690EE060" w:rsidR="0081542F" w:rsidRPr="00152E2E" w:rsidRDefault="0081542F" w:rsidP="001C495C">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Zameranie projektu nie je v súlade s intervenčnou stratégiou IROP.</w:t>
            </w:r>
          </w:p>
        </w:tc>
      </w:tr>
    </w:tbl>
    <w:p w14:paraId="30AC7A58" w14:textId="68A7CAE7"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5. Identifikácia projektu, 7. Popis projektu, 10.1 Aktivity projektu a očakávané merateľné ukazovatele, príloha </w:t>
      </w:r>
      <w:r w:rsidR="00E669FB">
        <w:rPr>
          <w:rFonts w:ascii="Arial" w:hAnsi="Arial" w:cs="Arial"/>
          <w:color w:val="000000" w:themeColor="text1"/>
          <w:sz w:val="19"/>
          <w:szCs w:val="19"/>
        </w:rPr>
        <w:t>Projektová dokumentácia</w:t>
      </w:r>
      <w:r w:rsidRPr="00152E2E">
        <w:rPr>
          <w:rFonts w:ascii="Arial" w:hAnsi="Arial" w:cs="Arial"/>
          <w:color w:val="000000" w:themeColor="text1"/>
          <w:sz w:val="19"/>
          <w:szCs w:val="19"/>
        </w:rPr>
        <w:t>, príloha Opis projektu</w:t>
      </w:r>
      <w:r w:rsidR="00C3221B">
        <w:rPr>
          <w:rFonts w:ascii="Arial" w:hAnsi="Arial" w:cs="Arial"/>
          <w:color w:val="000000" w:themeColor="text1"/>
          <w:sz w:val="19"/>
          <w:szCs w:val="19"/>
        </w:rPr>
        <w:t xml:space="preserve">, </w:t>
      </w:r>
      <w:r w:rsidR="00C3221B" w:rsidRPr="006C6C74">
        <w:rPr>
          <w:rFonts w:ascii="Arial" w:hAnsi="Arial" w:cs="Arial"/>
          <w:color w:val="000000" w:themeColor="text1"/>
          <w:sz w:val="19"/>
          <w:szCs w:val="19"/>
        </w:rPr>
        <w:t>Stanovisko MPSVR SR k</w:t>
      </w:r>
      <w:r w:rsidR="00C3221B">
        <w:rPr>
          <w:rFonts w:ascii="Arial" w:hAnsi="Arial" w:cs="Arial"/>
          <w:color w:val="000000" w:themeColor="text1"/>
          <w:sz w:val="19"/>
          <w:szCs w:val="19"/>
        </w:rPr>
        <w:t> projektu</w:t>
      </w:r>
      <w:r w:rsidRPr="00152E2E">
        <w:rPr>
          <w:rFonts w:ascii="Arial" w:hAnsi="Arial" w:cs="Arial"/>
          <w:color w:val="000000" w:themeColor="text1"/>
          <w:sz w:val="19"/>
          <w:szCs w:val="19"/>
        </w:rPr>
        <w:t>.</w:t>
      </w:r>
    </w:p>
    <w:p w14:paraId="63DE549D" w14:textId="77777777"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plnenie nasledovných oblastí:</w:t>
      </w:r>
    </w:p>
    <w:p w14:paraId="6360F249" w14:textId="77777777" w:rsidR="00B67B5F" w:rsidRPr="00152E2E" w:rsidRDefault="00B67B5F" w:rsidP="00F120F3">
      <w:pPr>
        <w:numPr>
          <w:ilvl w:val="0"/>
          <w:numId w:val="3"/>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t>súlad projektu so špecifickým cieľom 2.1.1</w:t>
      </w:r>
    </w:p>
    <w:p w14:paraId="193BBFE6" w14:textId="6EC5EF51" w:rsidR="00B67B5F" w:rsidRPr="00152E2E" w:rsidRDefault="00B67B5F" w:rsidP="00F120F3">
      <w:pPr>
        <w:spacing w:before="120" w:after="120" w:line="288" w:lineRule="auto"/>
        <w:ind w:left="709"/>
        <w:jc w:val="both"/>
        <w:rPr>
          <w:rFonts w:ascii="Arial" w:hAnsi="Arial" w:cs="Arial"/>
          <w:b/>
          <w:color w:val="000000" w:themeColor="text1"/>
          <w:sz w:val="24"/>
          <w:szCs w:val="24"/>
        </w:rPr>
      </w:pPr>
      <w:r w:rsidRPr="00152E2E">
        <w:rPr>
          <w:rFonts w:ascii="Arial" w:hAnsi="Arial" w:cs="Arial"/>
          <w:color w:val="000000" w:themeColor="text1"/>
          <w:sz w:val="19"/>
          <w:szCs w:val="19"/>
        </w:rPr>
        <w:t xml:space="preserve">Hodnotí sa (áno/nie), či žiadosť o NFP prispieva k cieľom PO 2 Ľahší prístup k efektívnym a kvalitnejším verejným službám, ktorým je vytvorenie podmienok pre kvalitné vzdelávanie a tým zlepšenie kvality života obyvateľstva a je v súlade so špecifickým cieľom </w:t>
      </w:r>
      <w:r w:rsidRPr="00152E2E">
        <w:rPr>
          <w:rFonts w:ascii="Arial" w:hAnsi="Arial" w:cs="Arial"/>
          <w:bCs/>
          <w:color w:val="000000" w:themeColor="text1"/>
          <w:sz w:val="19"/>
          <w:szCs w:val="19"/>
        </w:rPr>
        <w:t>2.1.1</w:t>
      </w:r>
      <w:r w:rsidRPr="00152E2E">
        <w:rPr>
          <w:rFonts w:ascii="Arial" w:hAnsi="Arial" w:cs="Arial"/>
          <w:color w:val="000000" w:themeColor="text1"/>
          <w:sz w:val="19"/>
          <w:szCs w:val="19"/>
        </w:rPr>
        <w:t>, ktorým je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00E84937">
        <w:rPr>
          <w:rFonts w:ascii="Arial" w:hAnsi="Arial" w:cs="Arial"/>
          <w:color w:val="000000" w:themeColor="text1"/>
          <w:sz w:val="19"/>
          <w:szCs w:val="19"/>
        </w:rPr>
        <w:t>.</w:t>
      </w:r>
    </w:p>
    <w:p w14:paraId="050CE268" w14:textId="77777777" w:rsidR="00971CDB" w:rsidRPr="00971CDB" w:rsidRDefault="00B67B5F" w:rsidP="00971CDB">
      <w:pPr>
        <w:numPr>
          <w:ilvl w:val="0"/>
          <w:numId w:val="3"/>
        </w:numPr>
        <w:spacing w:before="120" w:after="120" w:line="288" w:lineRule="auto"/>
        <w:ind w:left="709"/>
        <w:jc w:val="both"/>
        <w:rPr>
          <w:rFonts w:ascii="Arial" w:hAnsi="Arial" w:cs="Arial"/>
          <w:color w:val="000000" w:themeColor="text1"/>
          <w:sz w:val="19"/>
          <w:szCs w:val="19"/>
        </w:rPr>
      </w:pPr>
      <w:r w:rsidRPr="00971CDB">
        <w:rPr>
          <w:rFonts w:ascii="Arial" w:hAnsi="Arial" w:cs="Arial"/>
          <w:b/>
          <w:color w:val="000000" w:themeColor="text1"/>
          <w:sz w:val="19"/>
          <w:szCs w:val="19"/>
        </w:rPr>
        <w:t xml:space="preserve">súlad cieľov </w:t>
      </w:r>
      <w:r w:rsidRPr="00971CDB">
        <w:rPr>
          <w:rFonts w:ascii="Arial" w:hAnsi="Arial" w:cs="Arial"/>
          <w:b/>
          <w:bCs/>
          <w:color w:val="000000" w:themeColor="text1"/>
          <w:sz w:val="19"/>
          <w:szCs w:val="19"/>
        </w:rPr>
        <w:t>projektu</w:t>
      </w:r>
      <w:r w:rsidRPr="00971CDB">
        <w:rPr>
          <w:rFonts w:ascii="Arial" w:hAnsi="Arial" w:cs="Arial"/>
          <w:b/>
          <w:color w:val="000000" w:themeColor="text1"/>
          <w:sz w:val="19"/>
          <w:szCs w:val="19"/>
        </w:rPr>
        <w:t xml:space="preserve"> s očakávanými výsledkami IROP </w:t>
      </w:r>
    </w:p>
    <w:p w14:paraId="6CDCC845" w14:textId="01CBD64B" w:rsidR="00B67B5F" w:rsidRPr="00971CDB" w:rsidRDefault="00B67B5F" w:rsidP="00971CDB">
      <w:pPr>
        <w:spacing w:before="120" w:after="120" w:line="288" w:lineRule="auto"/>
        <w:ind w:left="720"/>
        <w:jc w:val="both"/>
        <w:rPr>
          <w:rFonts w:ascii="Arial" w:hAnsi="Arial" w:cs="Arial"/>
          <w:bCs/>
          <w:color w:val="000000" w:themeColor="text1"/>
          <w:sz w:val="19"/>
          <w:szCs w:val="19"/>
        </w:rPr>
      </w:pPr>
      <w:r w:rsidRPr="00971CDB">
        <w:rPr>
          <w:rFonts w:ascii="Arial" w:hAnsi="Arial" w:cs="Arial"/>
          <w:bCs/>
          <w:color w:val="000000" w:themeColor="text1"/>
          <w:sz w:val="19"/>
          <w:szCs w:val="19"/>
        </w:rPr>
        <w:t xml:space="preserve">Hodnotí sa </w:t>
      </w:r>
      <w:r w:rsidRPr="00971CDB">
        <w:rPr>
          <w:rFonts w:ascii="Arial" w:hAnsi="Arial" w:cs="Arial"/>
          <w:color w:val="000000" w:themeColor="text1"/>
          <w:sz w:val="19"/>
          <w:szCs w:val="19"/>
        </w:rPr>
        <w:t>(áno/nie)</w:t>
      </w:r>
      <w:r w:rsidRPr="00971CDB">
        <w:rPr>
          <w:rFonts w:ascii="Arial" w:hAnsi="Arial" w:cs="Arial"/>
          <w:bCs/>
          <w:color w:val="000000" w:themeColor="text1"/>
          <w:sz w:val="19"/>
          <w:szCs w:val="19"/>
        </w:rPr>
        <w:t xml:space="preserve">, či je </w:t>
      </w:r>
      <w:r w:rsidRPr="00971CDB">
        <w:rPr>
          <w:rFonts w:ascii="Arial" w:hAnsi="Arial" w:cs="Arial"/>
          <w:color w:val="000000" w:themeColor="text1"/>
          <w:sz w:val="19"/>
          <w:szCs w:val="19"/>
        </w:rPr>
        <w:t xml:space="preserve">žiadosť  o NFP svojimi aktivitami konzistentne zameraná na </w:t>
      </w:r>
      <w:r w:rsidRPr="00971CDB">
        <w:rPr>
          <w:rFonts w:ascii="Arial" w:hAnsi="Arial" w:cs="Arial"/>
          <w:bCs/>
          <w:color w:val="000000" w:themeColor="text1"/>
          <w:sz w:val="19"/>
          <w:szCs w:val="19"/>
        </w:rPr>
        <w:t>dosiahnutie minimá</w:t>
      </w:r>
      <w:r w:rsidR="00971CDB" w:rsidRPr="00971CDB">
        <w:rPr>
          <w:rFonts w:ascii="Arial" w:hAnsi="Arial" w:cs="Arial"/>
          <w:bCs/>
          <w:color w:val="000000" w:themeColor="text1"/>
          <w:sz w:val="19"/>
          <w:szCs w:val="19"/>
        </w:rPr>
        <w:t>lne jedného z výsledkov ŠC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Pr="00971CDB">
        <w:rPr>
          <w:rFonts w:ascii="Arial" w:hAnsi="Arial" w:cs="Arial"/>
          <w:bCs/>
          <w:color w:val="000000" w:themeColor="text1"/>
          <w:sz w:val="19"/>
          <w:szCs w:val="19"/>
        </w:rPr>
        <w:t xml:space="preserve">, ktoré </w:t>
      </w:r>
      <w:r w:rsidRPr="00971CDB">
        <w:rPr>
          <w:rFonts w:ascii="Arial" w:hAnsi="Arial" w:cs="Arial"/>
          <w:color w:val="000000" w:themeColor="text1"/>
          <w:sz w:val="19"/>
          <w:szCs w:val="19"/>
        </w:rPr>
        <w:t>sú definované nasledovne: </w:t>
      </w:r>
    </w:p>
    <w:p w14:paraId="56780D24" w14:textId="569CF5AB" w:rsidR="00693D41" w:rsidRPr="003309C4" w:rsidRDefault="00693D41"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3309C4">
        <w:rPr>
          <w:rFonts w:ascii="Arial" w:hAnsi="Arial" w:cs="Arial"/>
          <w:color w:val="000000" w:themeColor="text1"/>
          <w:sz w:val="19"/>
          <w:szCs w:val="19"/>
          <w:lang w:val="sk-SK"/>
        </w:rPr>
        <w:t>budovanie siete zariadení starostlivosti o detí do 3 rokov s cieľom podpory zosúladenia rodinného a pracovného života a zvýšenia zamestnanosti žien.</w:t>
      </w:r>
    </w:p>
    <w:p w14:paraId="1009B0AC" w14:textId="0B570E9C" w:rsidR="00B67B5F" w:rsidRPr="003309C4" w:rsidRDefault="00B67B5F" w:rsidP="00F120F3">
      <w:pPr>
        <w:numPr>
          <w:ilvl w:val="0"/>
          <w:numId w:val="4"/>
        </w:numPr>
        <w:spacing w:before="120" w:after="120" w:line="288" w:lineRule="auto"/>
        <w:jc w:val="both"/>
        <w:rPr>
          <w:rFonts w:ascii="Arial" w:hAnsi="Arial" w:cs="Arial"/>
          <w:b/>
          <w:color w:val="000000" w:themeColor="text1"/>
          <w:sz w:val="19"/>
          <w:szCs w:val="19"/>
        </w:rPr>
      </w:pPr>
      <w:r w:rsidRPr="003309C4">
        <w:rPr>
          <w:rFonts w:ascii="Arial" w:hAnsi="Arial" w:cs="Arial"/>
          <w:b/>
          <w:bCs/>
          <w:color w:val="000000" w:themeColor="text1"/>
          <w:sz w:val="19"/>
          <w:szCs w:val="19"/>
        </w:rPr>
        <w:t xml:space="preserve">súlad hlavných aktivít projektu s </w:t>
      </w:r>
      <w:r w:rsidR="00971CDB" w:rsidRPr="003309C4">
        <w:rPr>
          <w:rFonts w:ascii="Arial" w:hAnsi="Arial" w:cs="Arial"/>
          <w:b/>
          <w:bCs/>
          <w:color w:val="000000" w:themeColor="text1"/>
          <w:sz w:val="19"/>
          <w:szCs w:val="19"/>
        </w:rPr>
        <w:t>definovanými oprávnenými aktivitami</w:t>
      </w:r>
      <w:r w:rsidR="00971CDB" w:rsidRPr="003309C4" w:rsidDel="00926CF2">
        <w:rPr>
          <w:rFonts w:ascii="Arial" w:hAnsi="Arial" w:cs="Arial"/>
          <w:b/>
          <w:bCs/>
          <w:color w:val="000000" w:themeColor="text1"/>
          <w:sz w:val="19"/>
          <w:szCs w:val="19"/>
        </w:rPr>
        <w:t xml:space="preserve"> </w:t>
      </w:r>
      <w:r w:rsidR="00971CDB" w:rsidRPr="003309C4">
        <w:rPr>
          <w:rFonts w:ascii="Arial" w:hAnsi="Arial" w:cs="Arial"/>
          <w:b/>
          <w:bCs/>
          <w:color w:val="000000" w:themeColor="text1"/>
          <w:sz w:val="19"/>
          <w:szCs w:val="19"/>
        </w:rPr>
        <w:t>IROP</w:t>
      </w:r>
    </w:p>
    <w:p w14:paraId="5ECB6D68" w14:textId="76721012" w:rsidR="00B67B5F" w:rsidRPr="003309C4" w:rsidRDefault="00B67B5F" w:rsidP="00F120F3">
      <w:pPr>
        <w:spacing w:before="120" w:after="120" w:line="288" w:lineRule="auto"/>
        <w:ind w:left="720"/>
        <w:jc w:val="both"/>
        <w:rPr>
          <w:rFonts w:ascii="Arial" w:hAnsi="Arial" w:cs="Arial"/>
          <w:b/>
          <w:color w:val="000000" w:themeColor="text1"/>
          <w:sz w:val="19"/>
          <w:szCs w:val="19"/>
        </w:rPr>
      </w:pPr>
      <w:r w:rsidRPr="003309C4">
        <w:rPr>
          <w:rFonts w:ascii="Arial" w:hAnsi="Arial" w:cs="Arial"/>
          <w:color w:val="000000" w:themeColor="text1"/>
          <w:sz w:val="19"/>
          <w:szCs w:val="19"/>
        </w:rPr>
        <w:t xml:space="preserve">Hodnotí sa (áno/nie), či je žiadosť o NFP </w:t>
      </w:r>
      <w:r w:rsidR="00971CDB" w:rsidRPr="003309C4">
        <w:rPr>
          <w:rFonts w:ascii="Arial" w:hAnsi="Arial" w:cs="Arial"/>
          <w:color w:val="000000" w:themeColor="text1"/>
          <w:sz w:val="19"/>
          <w:szCs w:val="19"/>
        </w:rPr>
        <w:t xml:space="preserve">v súlade s definovanými oprávnenými aktivitami IROP (pri zachovaní podmienok výzvy ohľadom realizácie jednotlivých aktivít) </w:t>
      </w:r>
      <w:r w:rsidRPr="003309C4">
        <w:rPr>
          <w:rFonts w:ascii="Arial" w:hAnsi="Arial" w:cs="Arial"/>
          <w:color w:val="000000" w:themeColor="text1"/>
          <w:sz w:val="19"/>
          <w:szCs w:val="19"/>
        </w:rPr>
        <w:t>:</w:t>
      </w:r>
    </w:p>
    <w:p w14:paraId="2BFE9523" w14:textId="3D27FE0A" w:rsidR="00A16AA6" w:rsidRPr="00B36B90" w:rsidRDefault="00A16AA6">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B36B90">
        <w:rPr>
          <w:rFonts w:ascii="Arial" w:hAnsi="Arial" w:cs="Arial"/>
          <w:color w:val="000000" w:themeColor="text1"/>
          <w:sz w:val="19"/>
          <w:szCs w:val="19"/>
          <w:lang w:val="sk-SK"/>
        </w:rPr>
        <w:t xml:space="preserve">výstavba, rekonštrukcia a modernizácia zariadení služieb </w:t>
      </w:r>
      <w:r w:rsidR="006C62BB">
        <w:rPr>
          <w:rFonts w:ascii="Arial" w:hAnsi="Arial" w:cs="Arial"/>
          <w:color w:val="000000" w:themeColor="text1"/>
          <w:sz w:val="19"/>
          <w:szCs w:val="19"/>
          <w:lang w:val="sk-SK"/>
        </w:rPr>
        <w:t>starostlivosti</w:t>
      </w:r>
      <w:r w:rsidRPr="00B36B90">
        <w:rPr>
          <w:rFonts w:ascii="Arial" w:hAnsi="Arial" w:cs="Arial"/>
          <w:color w:val="000000" w:themeColor="text1"/>
          <w:sz w:val="19"/>
          <w:szCs w:val="19"/>
          <w:lang w:val="sk-SK"/>
        </w:rPr>
        <w:t xml:space="preserve"> o dieťa do troch rokov veku v záujme zosúladenia rodinného a pracovného života.</w:t>
      </w:r>
    </w:p>
    <w:p w14:paraId="6650C85F" w14:textId="77777777" w:rsidR="00B67B5F" w:rsidRPr="00B36B90"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B36B90">
        <w:rPr>
          <w:rFonts w:ascii="Arial" w:hAnsi="Arial" w:cs="Arial"/>
          <w:color w:val="000000" w:themeColor="text1"/>
          <w:sz w:val="19"/>
          <w:szCs w:val="19"/>
          <w:lang w:val="sk-SK"/>
        </w:rPr>
        <w:t>opatrenia na zvýšenie energetickej hospodárnosti budov.</w:t>
      </w:r>
    </w:p>
    <w:p w14:paraId="2E9A22B5" w14:textId="7A82BF76" w:rsidR="00B67B5F" w:rsidRPr="00152E2E" w:rsidRDefault="00B67B5F" w:rsidP="00F120F3">
      <w:pPr>
        <w:numPr>
          <w:ilvl w:val="0"/>
          <w:numId w:val="4"/>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t xml:space="preserve">súlad projektu s hlavnými zásadami výberu operácií </w:t>
      </w:r>
      <w:r w:rsidR="00971CDB">
        <w:rPr>
          <w:rFonts w:ascii="Arial" w:hAnsi="Arial" w:cs="Arial"/>
          <w:b/>
          <w:bCs/>
          <w:color w:val="000000" w:themeColor="text1"/>
          <w:sz w:val="19"/>
          <w:szCs w:val="19"/>
        </w:rPr>
        <w:t>pre SC 2.1.1</w:t>
      </w:r>
    </w:p>
    <w:p w14:paraId="6A32498D" w14:textId="531AB7EE" w:rsidR="00B67B5F" w:rsidRPr="00152E2E" w:rsidRDefault="00B67B5F" w:rsidP="00F120F3">
      <w:pPr>
        <w:pStyle w:val="Odsekzoznamu"/>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Hodnotí sa (áno/nie), či je ŽoNFP v súlade s nižšie uvedenými zásadami výberu operácií. ŽoNFP musí byť v súlade </w:t>
      </w:r>
      <w:r w:rsidR="00707A13" w:rsidRPr="00080293">
        <w:rPr>
          <w:rFonts w:ascii="Arial" w:hAnsi="Arial" w:cs="Arial"/>
          <w:color w:val="000000" w:themeColor="text1"/>
          <w:sz w:val="19"/>
          <w:szCs w:val="19"/>
        </w:rPr>
        <w:t>so zásadami výberu operácií, ktoré sú relevantné pre projekt, a to primerane a v kontexte podmienok výzvy</w:t>
      </w:r>
      <w:r w:rsidRPr="00152E2E">
        <w:rPr>
          <w:rFonts w:ascii="Arial" w:hAnsi="Arial" w:cs="Arial"/>
          <w:color w:val="000000" w:themeColor="text1"/>
          <w:sz w:val="19"/>
          <w:szCs w:val="19"/>
          <w:lang w:val="sk-SK"/>
        </w:rPr>
        <w:t>:</w:t>
      </w:r>
    </w:p>
    <w:p w14:paraId="579AE414" w14:textId="12B9FCEE" w:rsidR="00B67B5F" w:rsidRPr="000E4737" w:rsidRDefault="00B67B5F"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0E4737">
        <w:rPr>
          <w:rFonts w:ascii="Arial" w:hAnsi="Arial" w:cs="Arial"/>
          <w:color w:val="000000" w:themeColor="text1"/>
          <w:sz w:val="19"/>
          <w:szCs w:val="19"/>
          <w:lang w:val="sk-SK"/>
        </w:rPr>
        <w:t>oprávnené na podporu sú len tie projekty, ktorých výsledkom bude poskytovanie sociálnych služieb a výkon opatrení SPOaSK v zariadení na komunitnej úrovni,</w:t>
      </w:r>
    </w:p>
    <w:p w14:paraId="0EED299D" w14:textId="77777777" w:rsidR="00490BF1" w:rsidRDefault="00C61841" w:rsidP="00490BF1">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0E4737">
        <w:rPr>
          <w:rFonts w:ascii="Arial" w:hAnsi="Arial" w:cs="Arial"/>
          <w:color w:val="000000" w:themeColor="text1"/>
          <w:sz w:val="19"/>
          <w:szCs w:val="19"/>
          <w:lang w:val="sk-SK"/>
        </w:rPr>
        <w:t>podporené objekty v sociálnych službách zamerané na poskytovanie služieb starostlivosti o deti do 3 rokov veku môžu mať maximálne kapacitu 20 miest v jednom objekte.</w:t>
      </w:r>
      <w:r w:rsidR="00490BF1" w:rsidRPr="00490BF1">
        <w:rPr>
          <w:rFonts w:ascii="Arial" w:hAnsi="Arial" w:cs="Arial"/>
          <w:color w:val="000000" w:themeColor="text1"/>
          <w:sz w:val="19"/>
          <w:szCs w:val="19"/>
          <w:lang w:val="sk-SK"/>
        </w:rPr>
        <w:t xml:space="preserve"> </w:t>
      </w:r>
    </w:p>
    <w:p w14:paraId="5B7E3481" w14:textId="20C9A9DB" w:rsidR="00490BF1" w:rsidRDefault="00490BF1" w:rsidP="00490BF1">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6841BB">
        <w:rPr>
          <w:rFonts w:ascii="Arial" w:hAnsi="Arial" w:cs="Arial"/>
          <w:color w:val="000000" w:themeColor="text1"/>
          <w:sz w:val="19"/>
          <w:szCs w:val="19"/>
          <w:lang w:val="sk-SK"/>
        </w:rPr>
        <w:lastRenderedPageBreak/>
        <w:t>projekt a nové komunitné služby musia spĺňať podmienky kvality poskytovanej sociálnej služby určenej v zákone č. 448/2008 Z. z. o sociálnych službách, Príloha č. 2.</w:t>
      </w:r>
      <w:r w:rsidR="00A46BE2">
        <w:rPr>
          <w:rFonts w:ascii="Arial" w:hAnsi="Arial" w:cs="Arial"/>
          <w:color w:val="000000" w:themeColor="text1"/>
          <w:sz w:val="19"/>
          <w:szCs w:val="19"/>
          <w:lang w:val="sk-SK"/>
        </w:rPr>
        <w:t xml:space="preserve"> </w:t>
      </w:r>
      <w:r w:rsidR="005377EF">
        <w:rPr>
          <w:rFonts w:ascii="Arial" w:hAnsi="Arial" w:cs="Arial"/>
          <w:color w:val="000000" w:themeColor="text1"/>
          <w:sz w:val="19"/>
          <w:szCs w:val="19"/>
          <w:lang w:val="sk-SK"/>
        </w:rPr>
        <w:t xml:space="preserve">Ak MPSVR </w:t>
      </w:r>
      <w:r w:rsidR="005377EF" w:rsidRPr="00B93741">
        <w:rPr>
          <w:rFonts w:ascii="Arial" w:hAnsi="Arial" w:cs="Arial"/>
          <w:color w:val="000000" w:themeColor="text1"/>
          <w:sz w:val="19"/>
          <w:szCs w:val="19"/>
          <w:lang w:val="sk-SK"/>
        </w:rPr>
        <w:t xml:space="preserve">SR vo svojom stanovisku k ŽoNFP uvádza aj stanovisko k Prílohe č. 2 zákona o sociálnych službách, </w:t>
      </w:r>
      <w:r w:rsidR="005377EF" w:rsidRPr="00B93741">
        <w:rPr>
          <w:rFonts w:ascii="Arial" w:eastAsia="Helvetica" w:hAnsi="Arial" w:cs="Arial"/>
          <w:color w:val="000000" w:themeColor="text1"/>
          <w:sz w:val="19"/>
          <w:szCs w:val="19"/>
        </w:rPr>
        <w:t xml:space="preserve">je </w:t>
      </w:r>
      <w:r w:rsidR="005377EF" w:rsidRPr="00B93741">
        <w:rPr>
          <w:rFonts w:ascii="Arial" w:eastAsia="Helvetica" w:hAnsi="Arial" w:cs="Arial"/>
          <w:color w:val="000000" w:themeColor="text1"/>
          <w:sz w:val="19"/>
          <w:szCs w:val="19"/>
          <w:lang w:val="sk-SK"/>
        </w:rPr>
        <w:t>toto stanovisko MPSVR SR považované za podporné a odborný hodnotiteľ postupuje</w:t>
      </w:r>
      <w:r w:rsidR="005377EF">
        <w:rPr>
          <w:rFonts w:ascii="Arial" w:eastAsia="Helvetica" w:hAnsi="Arial" w:cs="Arial"/>
          <w:color w:val="000000" w:themeColor="text1"/>
          <w:sz w:val="19"/>
          <w:szCs w:val="19"/>
          <w:lang w:val="sk-SK"/>
        </w:rPr>
        <w:t xml:space="preserve"> podľa Poznámky č. 1 uvedenej nižšie.</w:t>
      </w:r>
    </w:p>
    <w:p w14:paraId="78C4C6AC" w14:textId="77777777" w:rsidR="00B758EB" w:rsidRDefault="00B758EB" w:rsidP="00B758EB">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813DF8">
        <w:rPr>
          <w:rFonts w:ascii="Arial" w:hAnsi="Arial" w:cs="Arial"/>
          <w:color w:val="000000" w:themeColor="text1"/>
          <w:sz w:val="19"/>
          <w:szCs w:val="19"/>
          <w:lang w:val="sk-SK"/>
        </w:rPr>
        <w:t xml:space="preserve">výber lokality pre umiestnenie </w:t>
      </w:r>
      <w:r>
        <w:rPr>
          <w:rFonts w:ascii="Arial" w:hAnsi="Arial" w:cs="Arial"/>
          <w:color w:val="000000" w:themeColor="text1"/>
          <w:sz w:val="19"/>
          <w:szCs w:val="19"/>
          <w:lang w:val="sk-SK"/>
        </w:rPr>
        <w:t xml:space="preserve">sociálnej služby sa </w:t>
      </w:r>
      <w:r w:rsidRPr="00813DF8">
        <w:rPr>
          <w:rFonts w:ascii="Arial" w:hAnsi="Arial" w:cs="Arial"/>
          <w:color w:val="000000" w:themeColor="text1"/>
          <w:sz w:val="19"/>
          <w:szCs w:val="19"/>
          <w:lang w:val="sk-SK"/>
        </w:rPr>
        <w:t>riadi preferenciami prijímateľov sociálnych služieb, ktorí k nej majú nejaký vzťah alebo sa riadi potrebou kompletizovať sieť služieb v danej lokalite.</w:t>
      </w:r>
    </w:p>
    <w:p w14:paraId="07FC653F" w14:textId="77777777" w:rsidR="00B758EB" w:rsidRDefault="00B758EB" w:rsidP="00B758EB">
      <w:pPr>
        <w:pStyle w:val="Odsekzoznamu"/>
        <w:spacing w:before="120" w:after="120" w:line="288" w:lineRule="auto"/>
        <w:ind w:left="1134"/>
        <w:jc w:val="both"/>
        <w:rPr>
          <w:rFonts w:ascii="Arial" w:hAnsi="Arial" w:cs="Arial"/>
          <w:color w:val="000000" w:themeColor="text1"/>
          <w:sz w:val="19"/>
          <w:szCs w:val="19"/>
          <w:lang w:val="sk-SK"/>
        </w:rPr>
      </w:pPr>
    </w:p>
    <w:p w14:paraId="25CFC52C" w14:textId="68C18E24" w:rsidR="00854EDF" w:rsidRDefault="00854EDF" w:rsidP="00320AB9">
      <w:pPr>
        <w:spacing w:before="120" w:after="120" w:line="288" w:lineRule="auto"/>
        <w:ind w:left="360" w:firstLine="348"/>
        <w:contextualSpacing/>
        <w:jc w:val="both"/>
        <w:rPr>
          <w:rFonts w:ascii="Arial" w:hAnsi="Arial" w:cs="Arial"/>
          <w:color w:val="000000" w:themeColor="text1"/>
          <w:sz w:val="19"/>
          <w:szCs w:val="19"/>
        </w:rPr>
      </w:pPr>
      <w:r w:rsidRPr="00854EDF">
        <w:rPr>
          <w:rFonts w:ascii="Arial" w:hAnsi="Arial" w:cs="Arial"/>
          <w:color w:val="000000" w:themeColor="text1"/>
          <w:sz w:val="19"/>
          <w:szCs w:val="19"/>
        </w:rPr>
        <w:t xml:space="preserve">Na základe stanoviska MPSVR SR </w:t>
      </w:r>
      <w:r w:rsidR="005377EF">
        <w:rPr>
          <w:rFonts w:ascii="Arial" w:hAnsi="Arial" w:cs="Arial"/>
          <w:color w:val="000000" w:themeColor="text1"/>
          <w:sz w:val="19"/>
          <w:szCs w:val="19"/>
        </w:rPr>
        <w:t xml:space="preserve">k podmienke poskytnutia príspevku č. 33 a relevantných zásad uvedených v popise podmienky poskytnutia príspevku č. 33 výzvy na predkladanie ŽoNFP </w:t>
      </w:r>
      <w:r w:rsidRPr="00854EDF">
        <w:rPr>
          <w:rFonts w:ascii="Arial" w:hAnsi="Arial" w:cs="Arial"/>
          <w:color w:val="000000" w:themeColor="text1"/>
          <w:sz w:val="19"/>
          <w:szCs w:val="19"/>
        </w:rPr>
        <w:t xml:space="preserve">posudzuje hodnotiteľ (áno/nie) deklarovaný súlad žiadosti o NFP s nižšie uvedenými zásadami výberu operácií:  </w:t>
      </w:r>
    </w:p>
    <w:p w14:paraId="2EEF26F1" w14:textId="08742EA7" w:rsidR="00854EDF" w:rsidRPr="00854EDF" w:rsidRDefault="00320AB9" w:rsidP="00320AB9">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p</w:t>
      </w:r>
      <w:r w:rsidR="00854EDF" w:rsidRPr="00854EDF">
        <w:rPr>
          <w:rFonts w:ascii="Arial" w:hAnsi="Arial" w:cs="Arial"/>
          <w:color w:val="000000" w:themeColor="text1"/>
          <w:sz w:val="19"/>
          <w:szCs w:val="19"/>
          <w:lang w:val="sk-SK"/>
        </w:rPr>
        <w:t xml:space="preserve">odporený objekt musí byť včlenený do bežnej zástavby obce a primerane vzdialený od iného objektu, v ktorom sa poskytuje sociálna služba </w:t>
      </w:r>
      <w:r>
        <w:rPr>
          <w:rFonts w:ascii="Arial" w:hAnsi="Arial" w:cs="Arial"/>
          <w:color w:val="000000" w:themeColor="text1"/>
          <w:sz w:val="19"/>
          <w:szCs w:val="19"/>
          <w:lang w:val="sk-SK"/>
        </w:rPr>
        <w:t>a zabezpečuje výkon náhradnej starostlivosti</w:t>
      </w:r>
      <w:r w:rsidR="00854EDF" w:rsidRPr="00854EDF">
        <w:rPr>
          <w:rFonts w:ascii="Arial" w:hAnsi="Arial" w:cs="Arial"/>
          <w:color w:val="000000" w:themeColor="text1"/>
          <w:sz w:val="19"/>
          <w:szCs w:val="19"/>
          <w:lang w:val="sk-SK"/>
        </w:rPr>
        <w:t>.</w:t>
      </w:r>
    </w:p>
    <w:p w14:paraId="2F7B7974" w14:textId="36EEEF00" w:rsidR="00854EDF" w:rsidRPr="00854EDF" w:rsidRDefault="00320AB9" w:rsidP="00854ED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v </w:t>
      </w:r>
      <w:r w:rsidR="00854EDF" w:rsidRPr="00854EDF">
        <w:rPr>
          <w:rFonts w:ascii="Arial" w:hAnsi="Arial" w:cs="Arial"/>
          <w:color w:val="000000" w:themeColor="text1"/>
          <w:sz w:val="19"/>
          <w:szCs w:val="19"/>
          <w:lang w:val="sk-SK"/>
        </w:rPr>
        <w:t>prípade investícií v pôvodných objektoch ambulantných služieb starostlivosti o deti do troch rokov veku dieťaťa musí žiadateľ preukázať, že túto službu nebolo možné zabezpečiť vhodnejším spôsobom v bežnej komunite</w:t>
      </w:r>
    </w:p>
    <w:p w14:paraId="1E6AA33D" w14:textId="6A091CD8" w:rsidR="005377EF" w:rsidRPr="005377EF" w:rsidRDefault="005377EF" w:rsidP="005377EF">
      <w:pPr>
        <w:spacing w:before="120" w:after="120" w:line="288" w:lineRule="auto"/>
        <w:ind w:left="360"/>
        <w:jc w:val="both"/>
        <w:rPr>
          <w:rFonts w:ascii="Arial" w:hAnsi="Arial" w:cs="Arial"/>
          <w:color w:val="000000" w:themeColor="text1"/>
          <w:sz w:val="19"/>
          <w:szCs w:val="19"/>
        </w:rPr>
      </w:pPr>
      <w:r w:rsidRPr="005377EF">
        <w:rPr>
          <w:rFonts w:ascii="Arial" w:hAnsi="Arial" w:cs="Arial"/>
          <w:color w:val="000000" w:themeColor="text1"/>
          <w:sz w:val="19"/>
          <w:szCs w:val="19"/>
        </w:rPr>
        <w:t>Stanovisko MPSVR SR k podmienke poskytnutia príspevku č. 3</w:t>
      </w:r>
      <w:r>
        <w:rPr>
          <w:rFonts w:ascii="Arial" w:hAnsi="Arial" w:cs="Arial"/>
          <w:color w:val="000000" w:themeColor="text1"/>
          <w:sz w:val="19"/>
          <w:szCs w:val="19"/>
        </w:rPr>
        <w:t>3</w:t>
      </w:r>
      <w:r w:rsidRPr="005377EF">
        <w:rPr>
          <w:rFonts w:ascii="Arial" w:hAnsi="Arial" w:cs="Arial"/>
          <w:color w:val="000000" w:themeColor="text1"/>
          <w:sz w:val="19"/>
          <w:szCs w:val="19"/>
        </w:rPr>
        <w:t xml:space="preserve"> je pre odborného hodnotiteľa podporným stanoviskom. Odborný hodnotiteľ pri vyhodnotení tejto časti hodnotiaceho kritiéria ŽoNFP postupuje v súlade so zásadami uvedenými v popise podmienky poskytnutia príspevku č. 3</w:t>
      </w:r>
      <w:r>
        <w:rPr>
          <w:rFonts w:ascii="Arial" w:hAnsi="Arial" w:cs="Arial"/>
          <w:color w:val="000000" w:themeColor="text1"/>
          <w:sz w:val="19"/>
          <w:szCs w:val="19"/>
        </w:rPr>
        <w:t>3</w:t>
      </w:r>
      <w:r w:rsidRPr="005377EF">
        <w:rPr>
          <w:rFonts w:ascii="Arial" w:hAnsi="Arial" w:cs="Arial"/>
          <w:color w:val="000000" w:themeColor="text1"/>
          <w:sz w:val="19"/>
          <w:szCs w:val="19"/>
        </w:rPr>
        <w:t xml:space="preserve"> výzvy na predkladanie ŽoNFP</w:t>
      </w:r>
      <w:r w:rsidR="000D5082">
        <w:rPr>
          <w:rFonts w:ascii="Arial" w:hAnsi="Arial" w:cs="Arial"/>
          <w:color w:val="000000" w:themeColor="text1"/>
          <w:sz w:val="19"/>
          <w:szCs w:val="19"/>
        </w:rPr>
        <w:t xml:space="preserve">, </w:t>
      </w:r>
      <w:r w:rsidR="000D5082" w:rsidRPr="00772236">
        <w:rPr>
          <w:rFonts w:ascii="Arial" w:hAnsi="Arial" w:cs="Arial"/>
          <w:color w:val="000000" w:themeColor="text1"/>
          <w:sz w:val="19"/>
          <w:szCs w:val="19"/>
        </w:rPr>
        <w:t>pričom berie do úvahy aj stanovisko MPSVR SR k podmienke poskytnutia príspevku č. 33</w:t>
      </w:r>
      <w:r w:rsidRPr="005377EF">
        <w:rPr>
          <w:rFonts w:ascii="Arial" w:hAnsi="Arial" w:cs="Arial"/>
          <w:color w:val="000000" w:themeColor="text1"/>
          <w:sz w:val="19"/>
          <w:szCs w:val="19"/>
        </w:rPr>
        <w:t xml:space="preserve">. </w:t>
      </w:r>
    </w:p>
    <w:p w14:paraId="63055E03" w14:textId="6DA7C07D" w:rsidR="00854EDF" w:rsidRPr="005377EF" w:rsidRDefault="005377EF" w:rsidP="005377EF">
      <w:pPr>
        <w:spacing w:before="120" w:after="120" w:line="288" w:lineRule="auto"/>
        <w:ind w:left="360"/>
        <w:jc w:val="both"/>
        <w:rPr>
          <w:rFonts w:ascii="Arial" w:hAnsi="Arial" w:cs="Arial"/>
          <w:color w:val="000000" w:themeColor="text1"/>
          <w:sz w:val="19"/>
          <w:szCs w:val="19"/>
        </w:rPr>
      </w:pPr>
      <w:r w:rsidRPr="005377EF">
        <w:rPr>
          <w:rFonts w:ascii="Arial" w:hAnsi="Arial" w:cs="Arial"/>
          <w:color w:val="000000" w:themeColor="text1"/>
          <w:sz w:val="19"/>
          <w:szCs w:val="19"/>
          <w:u w:val="single"/>
        </w:rPr>
        <w:t>Poznámka č. 1:</w:t>
      </w:r>
      <w:r w:rsidRPr="005377EF">
        <w:rPr>
          <w:rFonts w:ascii="Arial" w:hAnsi="Arial" w:cs="Arial"/>
          <w:color w:val="000000" w:themeColor="text1"/>
          <w:sz w:val="19"/>
          <w:szCs w:val="19"/>
        </w:rPr>
        <w:t xml:space="preserve"> Ak sa stanovisko MPSVR SR týka aj iných zásad výberu operácií, iných hodnotiacich kritérií, alebo podmienok poskytnutia príspevku (okrem kritérí</w:t>
      </w:r>
      <w:r>
        <w:rPr>
          <w:rFonts w:ascii="Arial" w:hAnsi="Arial" w:cs="Arial"/>
          <w:color w:val="000000" w:themeColor="text1"/>
          <w:sz w:val="19"/>
          <w:szCs w:val="19"/>
        </w:rPr>
        <w:t>a</w:t>
      </w:r>
      <w:r w:rsidRPr="005377EF">
        <w:rPr>
          <w:rFonts w:ascii="Arial" w:hAnsi="Arial" w:cs="Arial"/>
          <w:color w:val="000000" w:themeColor="text1"/>
          <w:sz w:val="19"/>
          <w:szCs w:val="19"/>
        </w:rPr>
        <w:t xml:space="preserve"> 1.3, resp. podmienky poskytnutia príspevku č. 3</w:t>
      </w:r>
      <w:r>
        <w:rPr>
          <w:rFonts w:ascii="Arial" w:hAnsi="Arial" w:cs="Arial"/>
          <w:color w:val="000000" w:themeColor="text1"/>
          <w:sz w:val="19"/>
          <w:szCs w:val="19"/>
        </w:rPr>
        <w:t>2</w:t>
      </w:r>
      <w:r w:rsidRPr="00985504">
        <w:rPr>
          <w:rStyle w:val="Odkaznapoznmkupodiarou"/>
          <w:rFonts w:ascii="Arial" w:hAnsi="Arial"/>
          <w:color w:val="000000" w:themeColor="text1"/>
          <w:sz w:val="19"/>
          <w:szCs w:val="19"/>
        </w:rPr>
        <w:footnoteReference w:id="2"/>
      </w:r>
      <w:r w:rsidRPr="005377EF">
        <w:rPr>
          <w:rFonts w:ascii="Arial" w:hAnsi="Arial" w:cs="Arial"/>
          <w:color w:val="000000" w:themeColor="text1"/>
          <w:sz w:val="19"/>
          <w:szCs w:val="19"/>
        </w:rPr>
        <w:t>), odborný hodnotiteľ</w:t>
      </w:r>
      <w:r w:rsidRPr="005377EF">
        <w:rPr>
          <w:rFonts w:ascii="Arial" w:eastAsia="Helvetica" w:hAnsi="Arial" w:cs="Arial"/>
          <w:color w:val="000000" w:themeColor="text1"/>
          <w:sz w:val="19"/>
          <w:szCs w:val="19"/>
        </w:rPr>
        <w:t xml:space="preserve"> zohľadní skutočnosti uvádzané v stanovisku MPSVR SR, avšak nie je povinný túto časť stanoviska MPSVR SR v plnom rozsahu akceptovať, pričom splnenie hodnotiacich kritérií, alebo dodržanie zásad výberu operácií posúdi v súlade s platnou legislatívou a</w:t>
      </w:r>
      <w:r w:rsidR="008D1ED0">
        <w:rPr>
          <w:rFonts w:ascii="Arial" w:eastAsia="Helvetica" w:hAnsi="Arial" w:cs="Arial"/>
          <w:color w:val="000000" w:themeColor="text1"/>
          <w:sz w:val="19"/>
          <w:szCs w:val="19"/>
        </w:rPr>
        <w:t xml:space="preserve"> súvisiacimi </w:t>
      </w:r>
      <w:r w:rsidRPr="005377EF">
        <w:rPr>
          <w:rFonts w:ascii="Arial" w:eastAsia="Helvetica" w:hAnsi="Arial" w:cs="Arial"/>
          <w:color w:val="000000" w:themeColor="text1"/>
          <w:sz w:val="19"/>
          <w:szCs w:val="19"/>
        </w:rPr>
        <w:t>dokumentmi (napr. stavebný zákon, príslušné vyhlášky, STN</w:t>
      </w:r>
      <w:r w:rsidR="008D1ED0">
        <w:rPr>
          <w:rFonts w:ascii="Arial" w:eastAsia="Helvetica" w:hAnsi="Arial" w:cs="Arial"/>
          <w:color w:val="000000" w:themeColor="text1"/>
          <w:sz w:val="19"/>
          <w:szCs w:val="19"/>
        </w:rPr>
        <w:t>, povolenia na realilzáciu stavieb</w:t>
      </w:r>
      <w:r w:rsidRPr="005377EF">
        <w:rPr>
          <w:rFonts w:ascii="Arial" w:eastAsia="Helvetica" w:hAnsi="Arial" w:cs="Arial"/>
          <w:color w:val="000000" w:themeColor="text1"/>
          <w:sz w:val="19"/>
          <w:szCs w:val="19"/>
        </w:rPr>
        <w:t>) pri dodržaní zásad efektívnosti, hospodárnosti, účelnosti a účinnosti. Poznámka platí všeobecne pre všetky hodnotiace kritériá, ktoré môžu byť stanoviskom MPSVR SR dotknuté.</w:t>
      </w:r>
    </w:p>
    <w:p w14:paraId="7A22A310" w14:textId="77777777" w:rsidR="00B67B5F" w:rsidRPr="000262E1" w:rsidRDefault="00B67B5F" w:rsidP="001C495C">
      <w:pPr>
        <w:numPr>
          <w:ilvl w:val="1"/>
          <w:numId w:val="4"/>
        </w:numPr>
        <w:spacing w:before="120" w:after="120" w:line="288" w:lineRule="auto"/>
        <w:ind w:left="709"/>
        <w:jc w:val="both"/>
        <w:rPr>
          <w:rFonts w:ascii="Arial" w:hAnsi="Arial" w:cs="Arial"/>
          <w:b/>
          <w:bCs/>
          <w:color w:val="000000" w:themeColor="text1"/>
          <w:sz w:val="19"/>
          <w:szCs w:val="19"/>
        </w:rPr>
      </w:pPr>
      <w:r w:rsidRPr="000262E1">
        <w:rPr>
          <w:rFonts w:ascii="Arial" w:hAnsi="Arial" w:cs="Arial"/>
          <w:b/>
          <w:bCs/>
          <w:color w:val="000000" w:themeColor="text1"/>
          <w:sz w:val="19"/>
          <w:szCs w:val="19"/>
        </w:rPr>
        <w:t>súlad projektu s princípmi energetickej efektívnosti budov uplatňovaných pre sektor verejných budov v zmysle IROP</w:t>
      </w:r>
    </w:p>
    <w:p w14:paraId="694D621E" w14:textId="77777777" w:rsidR="00707A13" w:rsidRPr="008005CD"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posúdi (áno/nie), či je navrhované technické riešenie v súlade s princípmi energetickej efektívnosti budov uplatňovaných pre sektor verejných budov v zmysle IROP, najmä:</w:t>
      </w:r>
    </w:p>
    <w:p w14:paraId="58BA0338" w14:textId="450627E3" w:rsidR="00707A13" w:rsidRPr="00BA4199" w:rsidRDefault="00A663B9"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1D0D3F">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Pr>
          <w:rFonts w:ascii="Arial" w:hAnsi="Arial" w:cs="Arial"/>
          <w:color w:val="000000" w:themeColor="text1"/>
          <w:sz w:val="19"/>
          <w:szCs w:val="19"/>
        </w:rPr>
        <w:t>,</w:t>
      </w:r>
    </w:p>
    <w:p w14:paraId="731A71E1" w14:textId="77777777" w:rsidR="00707A13" w:rsidRPr="008005CD" w:rsidRDefault="00707A13"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po</w:t>
      </w:r>
      <w:r w:rsidRPr="008005CD">
        <w:rPr>
          <w:rFonts w:ascii="Arial" w:hAnsi="Arial" w:cs="Arial"/>
          <w:color w:val="000000" w:themeColor="text1"/>
          <w:sz w:val="19"/>
          <w:szCs w:val="19"/>
        </w:rPr>
        <w:t>dpora, vrátane obnovy historických budov, je podmienená predložením energetického auditu, na základe ktorého hodnotiteľ overí:</w:t>
      </w:r>
    </w:p>
    <w:p w14:paraId="588FAC37"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lastRenderedPageBreak/>
        <w:t>výpočet plánovaného ročného objemu úspory PEZ na m2 celkovej podlahovej plochy,</w:t>
      </w:r>
    </w:p>
    <w:p w14:paraId="1ACE8DFA"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t>technickú uskutočniteľnosť navrhovaných energetických opatrení,</w:t>
      </w:r>
    </w:p>
    <w:p w14:paraId="01297B0D" w14:textId="77777777" w:rsidR="00707A13" w:rsidRPr="008005CD" w:rsidRDefault="00707A13" w:rsidP="003272C6">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w:t>
      </w:r>
      <w:r w:rsidRPr="008005CD">
        <w:rPr>
          <w:rFonts w:ascii="Arial" w:hAnsi="Arial" w:cs="Arial"/>
          <w:color w:val="000000" w:themeColor="text1"/>
          <w:sz w:val="19"/>
          <w:szCs w:val="19"/>
        </w:rPr>
        <w:t>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F626349" w14:textId="77777777" w:rsidR="00707A13"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hodnotiteľ uvedené nehodnotí.</w:t>
      </w:r>
    </w:p>
    <w:p w14:paraId="2CD63498" w14:textId="534263D6" w:rsidR="00B67B5F"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325D99">
        <w:rPr>
          <w:rStyle w:val="Odkaznapoznmkupodiarou"/>
          <w:rFonts w:ascii="Arial" w:hAnsi="Arial"/>
          <w:color w:val="000000" w:themeColor="text1"/>
          <w:sz w:val="19"/>
          <w:szCs w:val="19"/>
        </w:rPr>
        <w:footnoteReference w:id="3"/>
      </w:r>
      <w:r w:rsidRPr="00152E2E">
        <w:rPr>
          <w:rFonts w:ascii="Arial" w:hAnsi="Arial" w:cs="Arial"/>
          <w:color w:val="000000" w:themeColor="text1"/>
          <w:sz w:val="19"/>
          <w:szCs w:val="19"/>
        </w:rPr>
        <w:t xml:space="preserve"> v hodnotiacom hárku odborného hodnotenia v časti </w:t>
      </w:r>
      <w:r w:rsidRPr="00152E2E">
        <w:rPr>
          <w:rFonts w:ascii="Arial" w:eastAsiaTheme="majorEastAsia" w:hAnsi="Arial" w:cs="Arial"/>
          <w:color w:val="000000" w:themeColor="text1"/>
          <w:sz w:val="19"/>
          <w:szCs w:val="19"/>
          <w:lang w:bidi="en-US"/>
        </w:rPr>
        <w:t>Komentár</w:t>
      </w:r>
      <w:r w:rsidRPr="00152E2E">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p w14:paraId="47998192" w14:textId="77777777" w:rsidR="00AA5F92" w:rsidRDefault="00AA5F92" w:rsidP="00F120F3">
      <w:pPr>
        <w:spacing w:before="120" w:after="120" w:line="288" w:lineRule="auto"/>
        <w:jc w:val="both"/>
        <w:rPr>
          <w:rFonts w:ascii="Arial" w:hAnsi="Arial" w:cs="Arial"/>
          <w:color w:val="000000" w:themeColor="text1"/>
          <w:sz w:val="19"/>
          <w:szCs w:val="19"/>
        </w:rPr>
      </w:pPr>
    </w:p>
    <w:tbl>
      <w:tblPr>
        <w:tblStyle w:val="TableGrid4"/>
        <w:tblW w:w="15134" w:type="dxa"/>
        <w:tblLook w:val="04A0" w:firstRow="1" w:lastRow="0" w:firstColumn="1" w:lastColumn="0" w:noHBand="0" w:noVBand="1"/>
      </w:tblPr>
      <w:tblGrid>
        <w:gridCol w:w="604"/>
        <w:gridCol w:w="2386"/>
        <w:gridCol w:w="3639"/>
        <w:gridCol w:w="1397"/>
        <w:gridCol w:w="1557"/>
        <w:gridCol w:w="5551"/>
      </w:tblGrid>
      <w:tr w:rsidR="00B56472" w:rsidRPr="00152E2E" w14:paraId="021011E7" w14:textId="77777777" w:rsidTr="00973C38">
        <w:trPr>
          <w:trHeight w:val="54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B46536"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49BC320"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997BDE"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31B3F0" w14:textId="77777777" w:rsidR="0081542F" w:rsidRPr="00152E2E" w:rsidRDefault="0081542F"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D0D22F"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1C204D"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BE7B173" w14:textId="77777777" w:rsidTr="00973C38">
        <w:trPr>
          <w:trHeight w:val="385"/>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3D8B7BFF" w14:textId="3DE7A465" w:rsidR="0081542F" w:rsidRPr="00152E2E" w:rsidRDefault="0081542F" w:rsidP="00BF2E61">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r w:rsidR="00BF2E61">
              <w:rPr>
                <w:rFonts w:ascii="Arial" w:hAnsi="Arial" w:cs="Arial"/>
                <w:color w:val="000000" w:themeColor="text1"/>
                <w:sz w:val="19"/>
                <w:szCs w:val="19"/>
              </w:rPr>
              <w:t>2</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2B20BE81" w14:textId="5F427375"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Regionálnou integrovanou územnou stratégiou</w:t>
            </w:r>
          </w:p>
        </w:tc>
        <w:tc>
          <w:tcPr>
            <w:tcW w:w="3639" w:type="dxa"/>
            <w:vMerge w:val="restart"/>
            <w:tcBorders>
              <w:top w:val="single" w:sz="4" w:space="0" w:color="auto"/>
              <w:left w:val="single" w:sz="4" w:space="0" w:color="auto"/>
              <w:bottom w:val="single" w:sz="4" w:space="0" w:color="auto"/>
              <w:right w:val="single" w:sz="4" w:space="0" w:color="auto"/>
            </w:tcBorders>
            <w:vAlign w:val="center"/>
            <w:hideMark/>
          </w:tcPr>
          <w:p w14:paraId="223935AE" w14:textId="5178AB60" w:rsidR="0081542F" w:rsidRPr="00152E2E" w:rsidRDefault="00BF5E7E" w:rsidP="00BF5E7E">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súlad s príslušnou </w:t>
            </w:r>
            <w:r w:rsidRPr="00F93B3F">
              <w:rPr>
                <w:rFonts w:ascii="Arial" w:eastAsia="Helvetica" w:hAnsi="Arial" w:cs="Arial"/>
                <w:color w:val="000000" w:themeColor="text1"/>
                <w:sz w:val="19"/>
                <w:szCs w:val="19"/>
              </w:rPr>
              <w:t>Regionálnou integrovanou územnou stratégiou/Integrovanou územnou stratégiou UMR.</w:t>
            </w:r>
            <w:r w:rsidRPr="00F93B3F">
              <w:rPr>
                <w:rFonts w:ascii="Arial" w:hAnsi="Arial" w:cs="Arial"/>
                <w:color w:val="000000" w:themeColor="text1"/>
                <w:sz w:val="19"/>
                <w:szCs w:val="19"/>
              </w:rPr>
              <w:t xml:space="preserve"> </w:t>
            </w: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14:paraId="07CD0D63" w14:textId="576784AD"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08732C7" w14:textId="4660D550"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5551" w:type="dxa"/>
            <w:tcBorders>
              <w:top w:val="single" w:sz="4" w:space="0" w:color="auto"/>
              <w:left w:val="single" w:sz="4" w:space="0" w:color="auto"/>
              <w:bottom w:val="single" w:sz="4" w:space="0" w:color="auto"/>
              <w:right w:val="single" w:sz="4" w:space="0" w:color="auto"/>
            </w:tcBorders>
            <w:vAlign w:val="center"/>
            <w:hideMark/>
          </w:tcPr>
          <w:p w14:paraId="3DB3F5C1" w14:textId="254DC67C" w:rsidR="0081542F" w:rsidRPr="00152E2E" w:rsidRDefault="0081542F" w:rsidP="00BF5E7E">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Projekt nie je v rozpore  s Regionálnou integrovanou územnou stratégiou/ Integrovanou územnou stratégiou </w:t>
            </w:r>
            <w:r w:rsidR="00BF5E7E">
              <w:rPr>
                <w:rFonts w:ascii="Arial" w:eastAsia="Helvetica" w:hAnsi="Arial" w:cs="Arial"/>
                <w:color w:val="000000" w:themeColor="text1"/>
                <w:sz w:val="19"/>
                <w:szCs w:val="19"/>
              </w:rPr>
              <w:t>UMR</w:t>
            </w:r>
          </w:p>
        </w:tc>
      </w:tr>
      <w:tr w:rsidR="0081542F" w:rsidRPr="00152E2E" w14:paraId="31C5EE7E" w14:textId="77777777" w:rsidTr="00973C38">
        <w:trPr>
          <w:trHeight w:val="447"/>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428F556E"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0FCD2FD6"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3639" w:type="dxa"/>
            <w:vMerge/>
            <w:tcBorders>
              <w:top w:val="single" w:sz="4" w:space="0" w:color="auto"/>
              <w:left w:val="single" w:sz="4" w:space="0" w:color="auto"/>
              <w:bottom w:val="single" w:sz="4" w:space="0" w:color="auto"/>
              <w:right w:val="single" w:sz="4" w:space="0" w:color="auto"/>
            </w:tcBorders>
            <w:vAlign w:val="center"/>
            <w:hideMark/>
          </w:tcPr>
          <w:p w14:paraId="4DB0D42C" w14:textId="77777777" w:rsidR="0081542F" w:rsidRPr="00152E2E" w:rsidRDefault="0081542F" w:rsidP="0081542F">
            <w:pPr>
              <w:spacing w:line="288" w:lineRule="auto"/>
              <w:rPr>
                <w:rFonts w:ascii="Arial" w:hAnsi="Arial" w:cs="Arial"/>
                <w:color w:val="000000" w:themeColor="text1"/>
                <w:sz w:val="19"/>
                <w:szCs w:val="19"/>
              </w:rPr>
            </w:pPr>
          </w:p>
        </w:tc>
        <w:tc>
          <w:tcPr>
            <w:tcW w:w="1397" w:type="dxa"/>
            <w:vMerge/>
            <w:tcBorders>
              <w:top w:val="single" w:sz="4" w:space="0" w:color="auto"/>
              <w:left w:val="single" w:sz="4" w:space="0" w:color="auto"/>
              <w:bottom w:val="single" w:sz="4" w:space="0" w:color="auto"/>
              <w:right w:val="single" w:sz="4" w:space="0" w:color="auto"/>
            </w:tcBorders>
            <w:vAlign w:val="center"/>
            <w:hideMark/>
          </w:tcPr>
          <w:p w14:paraId="13C87501"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C3D52C0" w14:textId="2D289A7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5551" w:type="dxa"/>
            <w:tcBorders>
              <w:top w:val="single" w:sz="4" w:space="0" w:color="auto"/>
              <w:left w:val="single" w:sz="4" w:space="0" w:color="auto"/>
              <w:bottom w:val="single" w:sz="4" w:space="0" w:color="auto"/>
              <w:right w:val="single" w:sz="4" w:space="0" w:color="auto"/>
            </w:tcBorders>
            <w:vAlign w:val="center"/>
            <w:hideMark/>
          </w:tcPr>
          <w:p w14:paraId="279C49BF" w14:textId="0E6BAACE" w:rsidR="0081542F" w:rsidRPr="00152E2E" w:rsidRDefault="0081542F" w:rsidP="00BF5E7E">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Projekt je v rozpore s Regionálnou integrovanou územnou stratégiou/ Integrovanou územnou stratégiou </w:t>
            </w:r>
            <w:r w:rsidR="00BF5E7E">
              <w:rPr>
                <w:rFonts w:ascii="Arial" w:eastAsia="Helvetica" w:hAnsi="Arial" w:cs="Arial"/>
                <w:color w:val="000000" w:themeColor="text1"/>
                <w:sz w:val="19"/>
                <w:szCs w:val="19"/>
              </w:rPr>
              <w:t>UMR</w:t>
            </w:r>
          </w:p>
        </w:tc>
      </w:tr>
    </w:tbl>
    <w:p w14:paraId="6F44429A" w14:textId="05E5748F" w:rsidR="00CA5E38" w:rsidRPr="00152E2E" w:rsidRDefault="00CA5E38" w:rsidP="005377EF">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 príloha Opis projektu</w:t>
      </w:r>
      <w:r w:rsidR="00B758EB">
        <w:rPr>
          <w:rFonts w:ascii="Arial" w:hAnsi="Arial" w:cs="Arial"/>
          <w:color w:val="000000" w:themeColor="text1"/>
          <w:sz w:val="19"/>
          <w:szCs w:val="19"/>
        </w:rPr>
        <w:t>, príslušnú stratégiu RIÚS/UMR</w:t>
      </w:r>
      <w:r w:rsidR="00B758EB" w:rsidRPr="00152E2E">
        <w:rPr>
          <w:rFonts w:ascii="Arial" w:hAnsi="Arial" w:cs="Arial"/>
          <w:color w:val="000000" w:themeColor="text1"/>
          <w:sz w:val="19"/>
          <w:szCs w:val="19"/>
        </w:rPr>
        <w:t>.</w:t>
      </w:r>
    </w:p>
    <w:p w14:paraId="28BC0DC6" w14:textId="77777777" w:rsidR="00CA5E38" w:rsidRPr="00152E2E"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71EDAFAD" w14:textId="43732CAA" w:rsidR="009A7877"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w:t>
      </w:r>
    </w:p>
    <w:p w14:paraId="53845B6E" w14:textId="6E212C4D" w:rsidR="00BF5E7E" w:rsidRDefault="00BF5E7E" w:rsidP="00973C38">
      <w:pPr>
        <w:spacing w:after="120" w:line="288" w:lineRule="auto"/>
        <w:jc w:val="both"/>
        <w:rPr>
          <w:rFonts w:ascii="Arial" w:hAnsi="Arial" w:cs="Arial"/>
          <w:color w:val="000000" w:themeColor="text1"/>
          <w:sz w:val="19"/>
          <w:szCs w:val="19"/>
        </w:rPr>
      </w:pPr>
    </w:p>
    <w:p w14:paraId="09AD82CF" w14:textId="77777777" w:rsidR="00B3459A" w:rsidRDefault="00B3459A"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6"/>
        <w:gridCol w:w="4635"/>
        <w:gridCol w:w="1400"/>
        <w:gridCol w:w="1557"/>
        <w:gridCol w:w="4545"/>
      </w:tblGrid>
      <w:tr w:rsidR="00C32A36" w:rsidRPr="00152E2E" w14:paraId="33889D27" w14:textId="77777777" w:rsidTr="00BF5E7E">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2A7B25"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30AF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896FDD"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9556F7" w14:textId="77777777" w:rsidR="00C32A36" w:rsidRPr="00152E2E" w:rsidRDefault="00C32A36"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3607F1"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DB6399"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5947A3E" w14:textId="77777777" w:rsidTr="00BF5E7E">
        <w:trPr>
          <w:trHeight w:val="708"/>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8A41CAD" w14:textId="164B8738" w:rsidR="0081542F" w:rsidRPr="00152E2E" w:rsidRDefault="0081542F" w:rsidP="00BF2E61">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r w:rsidR="00BF2E61">
              <w:rPr>
                <w:rFonts w:ascii="Arial" w:hAnsi="Arial" w:cs="Arial"/>
                <w:color w:val="000000" w:themeColor="text1"/>
                <w:sz w:val="19"/>
                <w:szCs w:val="19"/>
              </w:rPr>
              <w:t>3</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1AECD59E" w14:textId="777777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legislatívou SR</w:t>
            </w:r>
          </w:p>
        </w:tc>
        <w:tc>
          <w:tcPr>
            <w:tcW w:w="4635" w:type="dxa"/>
            <w:vMerge w:val="restart"/>
            <w:tcBorders>
              <w:top w:val="single" w:sz="4" w:space="0" w:color="auto"/>
              <w:left w:val="single" w:sz="4" w:space="0" w:color="auto"/>
              <w:bottom w:val="single" w:sz="4" w:space="0" w:color="auto"/>
              <w:right w:val="single" w:sz="4" w:space="0" w:color="auto"/>
            </w:tcBorders>
            <w:vAlign w:val="center"/>
            <w:hideMark/>
          </w:tcPr>
          <w:p w14:paraId="0ACBCDCB" w14:textId="00C9FCA0" w:rsidR="0081542F" w:rsidRPr="00152E2E" w:rsidRDefault="00BF5E7E" w:rsidP="001C495C">
            <w:pPr>
              <w:autoSpaceDE w:val="0"/>
              <w:autoSpaceDN w:val="0"/>
              <w:adjustRightInd w:val="0"/>
              <w:spacing w:line="288" w:lineRule="auto"/>
              <w:jc w:val="both"/>
              <w:rPr>
                <w:rFonts w:ascii="Arial" w:hAnsi="Arial" w:cs="Arial"/>
                <w:color w:val="000000" w:themeColor="text1"/>
                <w:sz w:val="19"/>
                <w:szCs w:val="19"/>
              </w:rPr>
            </w:pPr>
            <w:r w:rsidRPr="002E6DED">
              <w:rPr>
                <w:rFonts w:ascii="Arial" w:hAnsi="Arial" w:cs="Arial"/>
                <w:color w:val="000000" w:themeColor="text1"/>
                <w:sz w:val="19"/>
                <w:szCs w:val="19"/>
              </w:rPr>
              <w:t xml:space="preserve">Posudzuje sa súlad projektu </w:t>
            </w:r>
            <w:r w:rsidRPr="002E6DED">
              <w:rPr>
                <w:rFonts w:ascii="Arial" w:eastAsia="Helvetica" w:hAnsi="Arial" w:cs="Arial"/>
                <w:color w:val="000000" w:themeColor="text1"/>
                <w:sz w:val="19"/>
                <w:szCs w:val="19"/>
              </w:rPr>
              <w:t>so zákonom č. 448/2008 Z. z</w:t>
            </w:r>
            <w:r w:rsidRPr="002E6DED">
              <w:rPr>
                <w:rFonts w:ascii="Arial" w:hAnsi="Arial" w:cs="Arial"/>
                <w:color w:val="000000" w:themeColor="text1"/>
                <w:sz w:val="19"/>
                <w:szCs w:val="19"/>
              </w:rPr>
              <w:t>. o sociálnych</w:t>
            </w:r>
            <w:r w:rsidRPr="000C02D1">
              <w:rPr>
                <w:rFonts w:ascii="Arial" w:hAnsi="Arial" w:cs="Arial"/>
                <w:color w:val="000000" w:themeColor="text1"/>
                <w:sz w:val="19"/>
                <w:szCs w:val="19"/>
              </w:rPr>
              <w:t xml:space="preserve"> službách a o zmene a doplnení zákona č. </w:t>
            </w:r>
            <w:hyperlink r:id="rId8" w:history="1">
              <w:r w:rsidRPr="000C02D1">
                <w:rPr>
                  <w:rFonts w:ascii="Arial" w:hAnsi="Arial" w:cs="Arial"/>
                  <w:color w:val="000000" w:themeColor="text1"/>
                  <w:sz w:val="19"/>
                  <w:szCs w:val="19"/>
                </w:rPr>
                <w:t>455/1991 Zb.</w:t>
              </w:r>
            </w:hyperlink>
            <w:r w:rsidRPr="000C02D1">
              <w:rPr>
                <w:rFonts w:ascii="Arial" w:hAnsi="Arial" w:cs="Arial"/>
                <w:color w:val="000000" w:themeColor="text1"/>
                <w:sz w:val="19"/>
                <w:szCs w:val="19"/>
              </w:rPr>
              <w:t> o živnostenskom podnikaní (živnostenský zákon) v znení neskorších predpisov</w:t>
            </w:r>
            <w:r w:rsidRPr="00F93B3F">
              <w:rPr>
                <w:rFonts w:ascii="Arial" w:hAnsi="Arial" w:cs="Arial"/>
                <w:color w:val="000000" w:themeColor="text1"/>
                <w:sz w:val="19"/>
                <w:szCs w:val="19"/>
              </w:rPr>
              <w:t>.</w:t>
            </w:r>
          </w:p>
        </w:tc>
        <w:tc>
          <w:tcPr>
            <w:tcW w:w="1400" w:type="dxa"/>
            <w:vMerge w:val="restart"/>
            <w:tcBorders>
              <w:top w:val="single" w:sz="4" w:space="0" w:color="auto"/>
              <w:left w:val="single" w:sz="4" w:space="0" w:color="auto"/>
              <w:bottom w:val="single" w:sz="4" w:space="0" w:color="auto"/>
              <w:right w:val="single" w:sz="4" w:space="0" w:color="auto"/>
            </w:tcBorders>
            <w:vAlign w:val="center"/>
            <w:hideMark/>
          </w:tcPr>
          <w:p w14:paraId="47A28B7C" w14:textId="2D784EC2"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1CDEA5D" w14:textId="65399F34"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4545" w:type="dxa"/>
            <w:tcBorders>
              <w:top w:val="single" w:sz="4" w:space="0" w:color="auto"/>
              <w:left w:val="single" w:sz="4" w:space="0" w:color="auto"/>
              <w:bottom w:val="single" w:sz="4" w:space="0" w:color="auto"/>
              <w:right w:val="single" w:sz="4" w:space="0" w:color="auto"/>
            </w:tcBorders>
            <w:vAlign w:val="center"/>
            <w:hideMark/>
          </w:tcPr>
          <w:p w14:paraId="13A4D538" w14:textId="6D293012"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v súlade s príslušnou legislatívou SR.</w:t>
            </w:r>
          </w:p>
        </w:tc>
      </w:tr>
      <w:tr w:rsidR="0081542F" w:rsidRPr="00152E2E" w14:paraId="30DD0A60" w14:textId="77777777" w:rsidTr="00BF5E7E">
        <w:trPr>
          <w:trHeight w:val="564"/>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C227F82"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72824FAD"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4635" w:type="dxa"/>
            <w:vMerge/>
            <w:tcBorders>
              <w:top w:val="single" w:sz="4" w:space="0" w:color="auto"/>
              <w:left w:val="single" w:sz="4" w:space="0" w:color="auto"/>
              <w:bottom w:val="single" w:sz="4" w:space="0" w:color="auto"/>
              <w:right w:val="single" w:sz="4" w:space="0" w:color="auto"/>
            </w:tcBorders>
            <w:vAlign w:val="center"/>
            <w:hideMark/>
          </w:tcPr>
          <w:p w14:paraId="0C379B8F" w14:textId="77777777" w:rsidR="0081542F" w:rsidRPr="00152E2E" w:rsidRDefault="0081542F" w:rsidP="0081542F">
            <w:pPr>
              <w:spacing w:line="288" w:lineRule="auto"/>
              <w:rPr>
                <w:rFonts w:ascii="Arial" w:hAnsi="Arial" w:cs="Arial"/>
                <w:color w:val="000000" w:themeColor="text1"/>
                <w:sz w:val="19"/>
                <w:szCs w:val="19"/>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4C576C3B"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0DFDE83" w14:textId="04E9FCF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4545" w:type="dxa"/>
            <w:tcBorders>
              <w:top w:val="single" w:sz="4" w:space="0" w:color="auto"/>
              <w:left w:val="single" w:sz="4" w:space="0" w:color="auto"/>
              <w:bottom w:val="single" w:sz="4" w:space="0" w:color="auto"/>
              <w:right w:val="single" w:sz="4" w:space="0" w:color="auto"/>
            </w:tcBorders>
            <w:vAlign w:val="center"/>
            <w:hideMark/>
          </w:tcPr>
          <w:p w14:paraId="37682194" w14:textId="3043B9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v súlade s príslušnou legislatívou SR.</w:t>
            </w:r>
          </w:p>
        </w:tc>
      </w:tr>
    </w:tbl>
    <w:p w14:paraId="17A8E66A" w14:textId="44B8D924" w:rsidR="00A26041" w:rsidRPr="00152E2E" w:rsidRDefault="00A26041" w:rsidP="005377EF">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7. Popis </w:t>
      </w:r>
      <w:r w:rsidR="00CC0292" w:rsidRPr="00152E2E">
        <w:rPr>
          <w:rFonts w:ascii="Arial" w:hAnsi="Arial" w:cs="Arial"/>
          <w:color w:val="000000" w:themeColor="text1"/>
          <w:sz w:val="19"/>
          <w:szCs w:val="19"/>
        </w:rPr>
        <w:t>projektu, príloha Opis projektu</w:t>
      </w:r>
      <w:r w:rsidR="009128B9">
        <w:rPr>
          <w:rFonts w:ascii="Arial" w:hAnsi="Arial" w:cs="Arial"/>
          <w:color w:val="000000" w:themeColor="text1"/>
          <w:sz w:val="19"/>
          <w:szCs w:val="19"/>
        </w:rPr>
        <w:t xml:space="preserve">, </w:t>
      </w:r>
      <w:r w:rsidR="009128B9" w:rsidRPr="006C6C74">
        <w:rPr>
          <w:rFonts w:ascii="Arial" w:hAnsi="Arial" w:cs="Arial"/>
          <w:color w:val="000000" w:themeColor="text1"/>
          <w:sz w:val="19"/>
          <w:szCs w:val="19"/>
        </w:rPr>
        <w:t>Stanovisko MPSVR SR k</w:t>
      </w:r>
      <w:r w:rsidR="009128B9">
        <w:rPr>
          <w:rFonts w:ascii="Arial" w:hAnsi="Arial" w:cs="Arial"/>
          <w:color w:val="000000" w:themeColor="text1"/>
          <w:sz w:val="19"/>
          <w:szCs w:val="19"/>
        </w:rPr>
        <w:t> projektu</w:t>
      </w:r>
      <w:r w:rsidR="009128B9" w:rsidRPr="00152E2E">
        <w:rPr>
          <w:rFonts w:ascii="Arial" w:hAnsi="Arial" w:cs="Arial"/>
          <w:color w:val="000000" w:themeColor="text1"/>
          <w:sz w:val="19"/>
          <w:szCs w:val="19"/>
        </w:rPr>
        <w:t>.</w:t>
      </w:r>
    </w:p>
    <w:p w14:paraId="459C1BBE" w14:textId="56EFE031" w:rsidR="00A26041" w:rsidRDefault="00A26041" w:rsidP="00973C38">
      <w:pPr>
        <w:spacing w:after="120" w:line="288" w:lineRule="auto"/>
        <w:jc w:val="both"/>
        <w:rPr>
          <w:rFonts w:ascii="Arial" w:eastAsia="Helvetica" w:hAnsi="Arial" w:cs="Arial"/>
          <w:color w:val="000000" w:themeColor="text1"/>
          <w:sz w:val="19"/>
          <w:szCs w:val="19"/>
        </w:rPr>
      </w:pPr>
      <w:r w:rsidRPr="00944461">
        <w:rPr>
          <w:rFonts w:ascii="Arial" w:hAnsi="Arial" w:cs="Arial"/>
          <w:color w:val="000000" w:themeColor="text1"/>
          <w:sz w:val="19"/>
          <w:szCs w:val="19"/>
        </w:rPr>
        <w:t xml:space="preserve">Hodnotiteľ </w:t>
      </w:r>
      <w:r w:rsidR="009128B9" w:rsidRPr="00F22670">
        <w:rPr>
          <w:rFonts w:ascii="Arial" w:hAnsi="Arial" w:cs="Arial"/>
          <w:color w:val="000000" w:themeColor="text1"/>
          <w:sz w:val="19"/>
          <w:szCs w:val="19"/>
        </w:rPr>
        <w:t xml:space="preserve">na základe stanoviska MPSVR SR </w:t>
      </w:r>
      <w:r w:rsidR="005377EF" w:rsidRPr="00E240A3">
        <w:rPr>
          <w:rFonts w:ascii="Arial" w:hAnsi="Arial" w:cs="Arial"/>
          <w:color w:val="000000" w:themeColor="text1"/>
          <w:sz w:val="19"/>
          <w:szCs w:val="19"/>
        </w:rPr>
        <w:t>k podmienke poskytnutia príspevku č. 3</w:t>
      </w:r>
      <w:r w:rsidR="005377EF">
        <w:rPr>
          <w:rFonts w:ascii="Arial" w:hAnsi="Arial" w:cs="Arial"/>
          <w:color w:val="000000" w:themeColor="text1"/>
          <w:sz w:val="19"/>
          <w:szCs w:val="19"/>
        </w:rPr>
        <w:t>2</w:t>
      </w:r>
      <w:r w:rsidR="005377EF" w:rsidRPr="00E240A3">
        <w:rPr>
          <w:rFonts w:ascii="Arial" w:hAnsi="Arial" w:cs="Arial"/>
          <w:color w:val="000000" w:themeColor="text1"/>
          <w:sz w:val="19"/>
          <w:szCs w:val="19"/>
        </w:rPr>
        <w:t xml:space="preserve"> </w:t>
      </w:r>
      <w:r w:rsidR="009128B9" w:rsidRPr="00F22670">
        <w:rPr>
          <w:rFonts w:ascii="Arial" w:hAnsi="Arial" w:cs="Arial"/>
          <w:color w:val="000000" w:themeColor="text1"/>
          <w:sz w:val="19"/>
          <w:szCs w:val="19"/>
        </w:rPr>
        <w:t xml:space="preserve">uvedie </w:t>
      </w:r>
      <w:r w:rsidRPr="00944461">
        <w:rPr>
          <w:rFonts w:ascii="Arial" w:hAnsi="Arial" w:cs="Arial"/>
          <w:color w:val="000000" w:themeColor="text1"/>
          <w:sz w:val="19"/>
          <w:szCs w:val="19"/>
        </w:rPr>
        <w:t>(áno/nie)</w:t>
      </w:r>
      <w:r w:rsidR="00BC70FF">
        <w:rPr>
          <w:rFonts w:ascii="Arial" w:hAnsi="Arial" w:cs="Arial"/>
          <w:color w:val="000000" w:themeColor="text1"/>
          <w:sz w:val="19"/>
          <w:szCs w:val="19"/>
        </w:rPr>
        <w:t xml:space="preserve"> </w:t>
      </w:r>
      <w:r w:rsidRPr="00944461">
        <w:rPr>
          <w:rFonts w:ascii="Arial" w:hAnsi="Arial" w:cs="Arial"/>
          <w:color w:val="000000" w:themeColor="text1"/>
          <w:sz w:val="19"/>
          <w:szCs w:val="19"/>
        </w:rPr>
        <w:t xml:space="preserve">deklarovaný súlad žiadosti o NFP </w:t>
      </w:r>
      <w:r w:rsidRPr="00944461">
        <w:rPr>
          <w:rFonts w:ascii="Arial" w:eastAsia="Helvetica" w:hAnsi="Arial" w:cs="Arial"/>
          <w:color w:val="000000" w:themeColor="text1"/>
          <w:sz w:val="19"/>
          <w:szCs w:val="19"/>
        </w:rPr>
        <w:t>so zákonom č. 448/2008 Z. z. o sociálnych službách v platnom znení</w:t>
      </w:r>
      <w:r w:rsidR="00B3161E" w:rsidRPr="00944461">
        <w:rPr>
          <w:rFonts w:ascii="Arial" w:eastAsia="Helvetica" w:hAnsi="Arial" w:cs="Arial"/>
          <w:color w:val="000000" w:themeColor="text1"/>
          <w:sz w:val="19"/>
          <w:szCs w:val="19"/>
        </w:rPr>
        <w:t xml:space="preserve"> (najmä Druhá časť „Sociálne služby“ a Tretia časť „Registrácia poskytovateľov sociálnych služieb“</w:t>
      </w:r>
      <w:r w:rsidR="00944461">
        <w:rPr>
          <w:rFonts w:ascii="Arial" w:eastAsia="Helvetica" w:hAnsi="Arial" w:cs="Arial"/>
          <w:color w:val="000000" w:themeColor="text1"/>
          <w:sz w:val="19"/>
          <w:szCs w:val="19"/>
        </w:rPr>
        <w:t>.</w:t>
      </w:r>
      <w:r w:rsidR="00C82482" w:rsidRPr="00944461">
        <w:rPr>
          <w:rFonts w:ascii="Arial" w:eastAsia="Helvetica" w:hAnsi="Arial" w:cs="Arial"/>
          <w:color w:val="000000" w:themeColor="text1"/>
          <w:sz w:val="19"/>
          <w:szCs w:val="19"/>
        </w:rPr>
        <w:t xml:space="preserve"> Hodnotiteľ preverí súlad aktivít projektu v oblasti zamerania zariadenia, poskytovaných služieb a ďalších aspektov projektu s relevantnou legislatívou.</w:t>
      </w:r>
      <w:r w:rsidR="00E84825" w:rsidRPr="00944461">
        <w:rPr>
          <w:rFonts w:ascii="Arial" w:eastAsia="Helvetica" w:hAnsi="Arial" w:cs="Arial"/>
          <w:color w:val="000000" w:themeColor="text1"/>
          <w:sz w:val="19"/>
          <w:szCs w:val="19"/>
        </w:rPr>
        <w:t xml:space="preserve"> V prípade, že hodnotený projekt, resp. zariadenie je v súlade s uvedenou legislatívou zvolí odpoveď (áno), v opačnom prípade zvolí odpoveď (nie).</w:t>
      </w:r>
    </w:p>
    <w:p w14:paraId="776566FF" w14:textId="141B096E" w:rsidR="005377EF" w:rsidRDefault="005377EF" w:rsidP="005377EF">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Stanovisko MPSVR SR k podmienke poskytnutia príspevku č. 3</w:t>
      </w:r>
      <w:r>
        <w:rPr>
          <w:rFonts w:ascii="Arial" w:hAnsi="Arial" w:cs="Arial"/>
          <w:color w:val="000000" w:themeColor="text1"/>
          <w:sz w:val="19"/>
          <w:szCs w:val="19"/>
        </w:rPr>
        <w:t>2</w:t>
      </w:r>
      <w:r w:rsidRPr="00822618">
        <w:rPr>
          <w:rFonts w:ascii="Arial" w:hAnsi="Arial" w:cs="Arial"/>
          <w:color w:val="000000" w:themeColor="text1"/>
          <w:sz w:val="19"/>
          <w:szCs w:val="19"/>
        </w:rPr>
        <w:t xml:space="preserve"> vo vyššie uvedených častiach </w:t>
      </w:r>
      <w:r>
        <w:rPr>
          <w:rFonts w:ascii="Arial" w:hAnsi="Arial" w:cs="Arial"/>
          <w:color w:val="000000" w:themeColor="text1"/>
          <w:sz w:val="19"/>
          <w:szCs w:val="19"/>
        </w:rPr>
        <w:t>zákona o sociálnych službách</w:t>
      </w:r>
      <w:r w:rsidRPr="00822618">
        <w:rPr>
          <w:rFonts w:ascii="Arial" w:hAnsi="Arial" w:cs="Arial"/>
          <w:color w:val="000000" w:themeColor="text1"/>
          <w:sz w:val="19"/>
          <w:szCs w:val="19"/>
        </w:rPr>
        <w:t xml:space="preserve"> je pre odborného hodnotiteľa záväzné. Ak sa stanovisko MPSVR SR týka aj iných častí </w:t>
      </w:r>
      <w:r>
        <w:rPr>
          <w:rFonts w:ascii="Arial" w:hAnsi="Arial" w:cs="Arial"/>
          <w:color w:val="000000" w:themeColor="text1"/>
          <w:sz w:val="19"/>
          <w:szCs w:val="19"/>
        </w:rPr>
        <w:t>zákona o sociálnych službách</w:t>
      </w:r>
      <w:r w:rsidRPr="00822618">
        <w:rPr>
          <w:rFonts w:ascii="Arial" w:hAnsi="Arial" w:cs="Arial"/>
          <w:color w:val="000000" w:themeColor="text1"/>
          <w:sz w:val="19"/>
          <w:szCs w:val="19"/>
        </w:rPr>
        <w:t>, iných zásad výberu operácií, iných podmienok poskytnutia príspevku, alebo iných hodnotiacich kritérií, odborný hodnotiteľ postupuje podľa poznámky č. 1 uvedenej v kritériiu č. 1.</w:t>
      </w:r>
    </w:p>
    <w:p w14:paraId="4E33B203" w14:textId="6E239987" w:rsidR="00CF698D" w:rsidRPr="00152E2E" w:rsidRDefault="00A26041"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325D99">
        <w:rPr>
          <w:rStyle w:val="Odkaznapoznmkupodiarou"/>
          <w:rFonts w:ascii="Arial" w:hAnsi="Arial"/>
          <w:color w:val="000000" w:themeColor="text1"/>
          <w:sz w:val="19"/>
          <w:szCs w:val="19"/>
        </w:rPr>
        <w:footnoteReference w:id="4"/>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 </w:t>
      </w:r>
    </w:p>
    <w:tbl>
      <w:tblPr>
        <w:tblStyle w:val="TableGrid4"/>
        <w:tblW w:w="0" w:type="auto"/>
        <w:tblLook w:val="04A0" w:firstRow="1" w:lastRow="0" w:firstColumn="1" w:lastColumn="0" w:noHBand="0" w:noVBand="1"/>
      </w:tblPr>
      <w:tblGrid>
        <w:gridCol w:w="603"/>
        <w:gridCol w:w="2407"/>
        <w:gridCol w:w="4661"/>
        <w:gridCol w:w="1402"/>
        <w:gridCol w:w="1544"/>
        <w:gridCol w:w="4509"/>
      </w:tblGrid>
      <w:tr w:rsidR="00CF698D" w:rsidRPr="00152E2E" w14:paraId="5FB28C1D" w14:textId="17032FF0" w:rsidTr="00BF2E61">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87DFF3"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A73D27"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466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1CCC5"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7985F9"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156438"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45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52BCE9" w14:textId="2F358DC0" w:rsidR="00CF698D" w:rsidRPr="00152E2E" w:rsidRDefault="00CF698D" w:rsidP="00CF698D">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BF2E61" w:rsidRPr="00152E2E" w14:paraId="1B4CB39E" w14:textId="312635B9" w:rsidTr="00BF2E61">
        <w:trPr>
          <w:trHeight w:val="376"/>
        </w:trPr>
        <w:tc>
          <w:tcPr>
            <w:tcW w:w="603" w:type="dxa"/>
            <w:vMerge w:val="restart"/>
            <w:tcBorders>
              <w:top w:val="single" w:sz="4" w:space="0" w:color="auto"/>
              <w:left w:val="single" w:sz="4" w:space="0" w:color="auto"/>
              <w:right w:val="single" w:sz="4" w:space="0" w:color="auto"/>
            </w:tcBorders>
            <w:vAlign w:val="center"/>
          </w:tcPr>
          <w:p w14:paraId="5FB61138" w14:textId="12B00783" w:rsidR="00BF2E61" w:rsidRPr="00152E2E" w:rsidRDefault="00BF2E61" w:rsidP="00BF2E6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w:t>
            </w:r>
            <w:r>
              <w:rPr>
                <w:rFonts w:ascii="Arial" w:eastAsiaTheme="minorHAnsi" w:hAnsi="Arial" w:cs="Arial"/>
                <w:color w:val="000000" w:themeColor="text1"/>
                <w:sz w:val="19"/>
                <w:szCs w:val="19"/>
              </w:rPr>
              <w:t>4</w:t>
            </w:r>
          </w:p>
        </w:tc>
        <w:tc>
          <w:tcPr>
            <w:tcW w:w="2407" w:type="dxa"/>
            <w:vMerge w:val="restart"/>
            <w:tcBorders>
              <w:top w:val="single" w:sz="4" w:space="0" w:color="auto"/>
              <w:left w:val="single" w:sz="4" w:space="0" w:color="auto"/>
              <w:bottom w:val="single" w:sz="4" w:space="0" w:color="auto"/>
              <w:right w:val="single" w:sz="4" w:space="0" w:color="auto"/>
            </w:tcBorders>
            <w:vAlign w:val="center"/>
          </w:tcPr>
          <w:p w14:paraId="66BF85A1" w14:textId="657CEBA2" w:rsidR="00BF2E61" w:rsidRPr="00152E2E" w:rsidRDefault="00BF2E61" w:rsidP="001C495C">
            <w:pPr>
              <w:spacing w:before="120" w:after="120" w:line="288" w:lineRule="auto"/>
              <w:jc w:val="both"/>
              <w:rPr>
                <w:rFonts w:ascii="Arial" w:eastAsiaTheme="minorHAnsi" w:hAnsi="Arial" w:cs="Arial"/>
                <w:color w:val="000000" w:themeColor="text1"/>
                <w:sz w:val="19"/>
                <w:szCs w:val="19"/>
              </w:rPr>
            </w:pPr>
            <w:r>
              <w:rPr>
                <w:rFonts w:ascii="Arial" w:hAnsi="Arial" w:cs="Arial"/>
                <w:color w:val="000000" w:themeColor="text1"/>
                <w:sz w:val="19"/>
                <w:szCs w:val="19"/>
              </w:rPr>
              <w:t xml:space="preserve">Súlad s komunitným zameraním poskytovaných služieb  </w:t>
            </w:r>
          </w:p>
        </w:tc>
        <w:tc>
          <w:tcPr>
            <w:tcW w:w="4661" w:type="dxa"/>
            <w:vMerge w:val="restart"/>
            <w:tcBorders>
              <w:top w:val="single" w:sz="4" w:space="0" w:color="auto"/>
              <w:left w:val="single" w:sz="4" w:space="0" w:color="auto"/>
              <w:bottom w:val="single" w:sz="4" w:space="0" w:color="auto"/>
              <w:right w:val="single" w:sz="4" w:space="0" w:color="auto"/>
            </w:tcBorders>
            <w:vAlign w:val="center"/>
          </w:tcPr>
          <w:p w14:paraId="2D3CF57E" w14:textId="0F9EBB23" w:rsidR="00BF2E61" w:rsidRPr="00152E2E" w:rsidRDefault="00BF2E61" w:rsidP="001C495C">
            <w:pPr>
              <w:spacing w:before="120" w:after="120" w:line="288" w:lineRule="auto"/>
              <w:jc w:val="both"/>
              <w:rPr>
                <w:rFonts w:ascii="Arial" w:eastAsiaTheme="minorHAnsi" w:hAnsi="Arial" w:cs="Arial"/>
                <w:color w:val="000000" w:themeColor="text1"/>
                <w:sz w:val="19"/>
                <w:szCs w:val="19"/>
              </w:rPr>
            </w:pPr>
            <w:r>
              <w:rPr>
                <w:rFonts w:ascii="Arial" w:hAnsi="Arial" w:cs="Arial"/>
                <w:color w:val="000000" w:themeColor="text1"/>
                <w:sz w:val="19"/>
                <w:szCs w:val="19"/>
              </w:rPr>
              <w:t>Posudzuje sa, či</w:t>
            </w:r>
            <w:r w:rsidRPr="001E77FC">
              <w:rPr>
                <w:rFonts w:ascii="Arial" w:hAnsi="Arial" w:cs="Arial"/>
                <w:color w:val="000000" w:themeColor="text1"/>
                <w:sz w:val="19"/>
                <w:szCs w:val="19"/>
              </w:rPr>
              <w:t xml:space="preserve"> </w:t>
            </w:r>
            <w:r>
              <w:rPr>
                <w:rFonts w:ascii="Arial" w:hAnsi="Arial" w:cs="Arial"/>
                <w:color w:val="000000" w:themeColor="text1"/>
                <w:sz w:val="19"/>
                <w:szCs w:val="19"/>
              </w:rPr>
              <w:t>budú</w:t>
            </w:r>
            <w:r w:rsidRPr="001E77FC">
              <w:rPr>
                <w:rFonts w:ascii="Arial" w:hAnsi="Arial" w:cs="Arial"/>
                <w:color w:val="000000" w:themeColor="text1"/>
                <w:sz w:val="19"/>
                <w:szCs w:val="19"/>
              </w:rPr>
              <w:t xml:space="preserve"> </w:t>
            </w:r>
            <w:r>
              <w:rPr>
                <w:rFonts w:ascii="Arial" w:hAnsi="Arial" w:cs="Arial"/>
                <w:color w:val="000000" w:themeColor="text1"/>
                <w:sz w:val="19"/>
                <w:szCs w:val="19"/>
              </w:rPr>
              <w:t>služby starostlivosti o dieťa do troch rokov poskytované na komunitnej úrovni.</w:t>
            </w:r>
          </w:p>
        </w:tc>
        <w:tc>
          <w:tcPr>
            <w:tcW w:w="1402" w:type="dxa"/>
            <w:vMerge w:val="restart"/>
            <w:tcBorders>
              <w:top w:val="single" w:sz="4" w:space="0" w:color="auto"/>
              <w:left w:val="single" w:sz="4" w:space="0" w:color="auto"/>
              <w:bottom w:val="single" w:sz="4" w:space="0" w:color="auto"/>
              <w:right w:val="single" w:sz="4" w:space="0" w:color="auto"/>
            </w:tcBorders>
            <w:vAlign w:val="center"/>
          </w:tcPr>
          <w:p w14:paraId="16A2A65D" w14:textId="175E3951" w:rsidR="00BF2E61" w:rsidRPr="00152E2E" w:rsidRDefault="00BF2E61" w:rsidP="003E1B8B">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44" w:type="dxa"/>
            <w:tcBorders>
              <w:top w:val="single" w:sz="4" w:space="0" w:color="auto"/>
              <w:left w:val="single" w:sz="4" w:space="0" w:color="auto"/>
              <w:bottom w:val="single" w:sz="4" w:space="0" w:color="auto"/>
              <w:right w:val="single" w:sz="4" w:space="0" w:color="auto"/>
            </w:tcBorders>
            <w:vAlign w:val="center"/>
          </w:tcPr>
          <w:p w14:paraId="78D4EB1D" w14:textId="13EC0460" w:rsidR="00BF2E61" w:rsidRPr="00152E2E" w:rsidRDefault="00BF2E61"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4509" w:type="dxa"/>
            <w:tcBorders>
              <w:top w:val="single" w:sz="4" w:space="0" w:color="auto"/>
              <w:left w:val="single" w:sz="4" w:space="0" w:color="auto"/>
              <w:bottom w:val="single" w:sz="4" w:space="0" w:color="auto"/>
              <w:right w:val="single" w:sz="4" w:space="0" w:color="auto"/>
            </w:tcBorders>
            <w:vAlign w:val="center"/>
          </w:tcPr>
          <w:p w14:paraId="21E7D672" w14:textId="706056A2" w:rsidR="00BF2E61" w:rsidRPr="00152E2E" w:rsidRDefault="00BF2E61" w:rsidP="003E1B8B">
            <w:pPr>
              <w:spacing w:before="120" w:after="120" w:line="288" w:lineRule="auto"/>
              <w:rPr>
                <w:rFonts w:ascii="Arial" w:eastAsia="Helvetica" w:hAnsi="Arial" w:cs="Arial"/>
                <w:color w:val="000000" w:themeColor="text1"/>
                <w:sz w:val="19"/>
                <w:szCs w:val="19"/>
                <w:u w:color="000000"/>
              </w:rPr>
            </w:pPr>
            <w:r>
              <w:rPr>
                <w:rFonts w:ascii="Arial" w:hAnsi="Arial" w:cs="Arial"/>
                <w:color w:val="000000" w:themeColor="text1"/>
                <w:sz w:val="19"/>
                <w:szCs w:val="19"/>
              </w:rPr>
              <w:t xml:space="preserve">Služby starostlivosti o dieťa do troch rokov sú poskytované </w:t>
            </w:r>
            <w:r w:rsidRPr="001E77FC">
              <w:rPr>
                <w:rFonts w:ascii="Arial" w:hAnsi="Arial" w:cs="Arial"/>
                <w:color w:val="000000" w:themeColor="text1"/>
                <w:sz w:val="19"/>
                <w:szCs w:val="19"/>
              </w:rPr>
              <w:t xml:space="preserve">v zariadení </w:t>
            </w:r>
            <w:r>
              <w:rPr>
                <w:rFonts w:ascii="Arial" w:hAnsi="Arial" w:cs="Arial"/>
                <w:color w:val="000000" w:themeColor="text1"/>
                <w:sz w:val="19"/>
                <w:szCs w:val="19"/>
              </w:rPr>
              <w:t>na komunitnej úrovni (maximálna kapacita objektu 20 miest).</w:t>
            </w:r>
          </w:p>
        </w:tc>
      </w:tr>
      <w:tr w:rsidR="00BF2E61" w:rsidRPr="00152E2E" w14:paraId="399CAB19" w14:textId="561A9DE4" w:rsidTr="00BF2E61">
        <w:trPr>
          <w:trHeight w:val="384"/>
        </w:trPr>
        <w:tc>
          <w:tcPr>
            <w:tcW w:w="603" w:type="dxa"/>
            <w:vMerge/>
            <w:tcBorders>
              <w:left w:val="single" w:sz="4" w:space="0" w:color="auto"/>
              <w:right w:val="single" w:sz="4" w:space="0" w:color="auto"/>
            </w:tcBorders>
            <w:vAlign w:val="center"/>
          </w:tcPr>
          <w:p w14:paraId="68938671"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2407" w:type="dxa"/>
            <w:vMerge/>
            <w:tcBorders>
              <w:top w:val="single" w:sz="4" w:space="0" w:color="auto"/>
              <w:left w:val="single" w:sz="4" w:space="0" w:color="auto"/>
              <w:bottom w:val="single" w:sz="4" w:space="0" w:color="auto"/>
              <w:right w:val="single" w:sz="4" w:space="0" w:color="auto"/>
            </w:tcBorders>
            <w:vAlign w:val="center"/>
          </w:tcPr>
          <w:p w14:paraId="7E999947"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4661" w:type="dxa"/>
            <w:vMerge/>
            <w:tcBorders>
              <w:top w:val="single" w:sz="4" w:space="0" w:color="auto"/>
              <w:left w:val="single" w:sz="4" w:space="0" w:color="auto"/>
              <w:bottom w:val="single" w:sz="4" w:space="0" w:color="auto"/>
              <w:right w:val="single" w:sz="4" w:space="0" w:color="auto"/>
            </w:tcBorders>
            <w:vAlign w:val="center"/>
          </w:tcPr>
          <w:p w14:paraId="659A3F23"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1402" w:type="dxa"/>
            <w:vMerge/>
            <w:tcBorders>
              <w:top w:val="single" w:sz="4" w:space="0" w:color="auto"/>
              <w:left w:val="single" w:sz="4" w:space="0" w:color="auto"/>
              <w:bottom w:val="single" w:sz="4" w:space="0" w:color="auto"/>
              <w:right w:val="single" w:sz="4" w:space="0" w:color="auto"/>
            </w:tcBorders>
            <w:vAlign w:val="center"/>
          </w:tcPr>
          <w:p w14:paraId="697515C7" w14:textId="77777777" w:rsidR="00BF2E61" w:rsidRPr="00152E2E" w:rsidRDefault="00BF2E61" w:rsidP="003E1B8B">
            <w:pPr>
              <w:spacing w:before="120" w:after="120" w:line="288" w:lineRule="auto"/>
              <w:rPr>
                <w:rFonts w:ascii="Arial" w:eastAsiaTheme="minorHAnsi" w:hAnsi="Arial" w:cs="Arial"/>
                <w:color w:val="000000" w:themeColor="text1"/>
                <w:sz w:val="19"/>
                <w:szCs w:val="19"/>
              </w:rPr>
            </w:pPr>
          </w:p>
        </w:tc>
        <w:tc>
          <w:tcPr>
            <w:tcW w:w="1544" w:type="dxa"/>
            <w:tcBorders>
              <w:top w:val="single" w:sz="4" w:space="0" w:color="auto"/>
              <w:left w:val="single" w:sz="4" w:space="0" w:color="auto"/>
              <w:bottom w:val="single" w:sz="4" w:space="0" w:color="auto"/>
              <w:right w:val="single" w:sz="4" w:space="0" w:color="auto"/>
            </w:tcBorders>
            <w:vAlign w:val="center"/>
          </w:tcPr>
          <w:p w14:paraId="4BD15AFE" w14:textId="3440C378" w:rsidR="00BF2E61" w:rsidRPr="00152E2E" w:rsidRDefault="00BF2E61"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4509" w:type="dxa"/>
            <w:tcBorders>
              <w:top w:val="single" w:sz="4" w:space="0" w:color="auto"/>
              <w:left w:val="single" w:sz="4" w:space="0" w:color="auto"/>
              <w:bottom w:val="single" w:sz="4" w:space="0" w:color="auto"/>
              <w:right w:val="single" w:sz="4" w:space="0" w:color="auto"/>
            </w:tcBorders>
            <w:vAlign w:val="center"/>
          </w:tcPr>
          <w:p w14:paraId="562822CC" w14:textId="030655B4" w:rsidR="00BF2E61" w:rsidRPr="00152E2E" w:rsidRDefault="00BF2E61" w:rsidP="003E1B8B">
            <w:pPr>
              <w:spacing w:before="120" w:after="120" w:line="288" w:lineRule="auto"/>
              <w:rPr>
                <w:rFonts w:ascii="Arial" w:eastAsia="Helvetica" w:hAnsi="Arial" w:cs="Arial"/>
                <w:color w:val="000000" w:themeColor="text1"/>
                <w:sz w:val="19"/>
                <w:szCs w:val="19"/>
                <w:u w:color="000000"/>
              </w:rPr>
            </w:pPr>
            <w:r>
              <w:rPr>
                <w:rFonts w:ascii="Arial" w:hAnsi="Arial" w:cs="Arial"/>
                <w:color w:val="000000" w:themeColor="text1"/>
                <w:sz w:val="19"/>
                <w:szCs w:val="19"/>
              </w:rPr>
              <w:t xml:space="preserve">Služby starostlivosti o dieťa do troch rokov nie sú poskytované </w:t>
            </w:r>
            <w:r w:rsidRPr="001E77FC">
              <w:rPr>
                <w:rFonts w:ascii="Arial" w:hAnsi="Arial" w:cs="Arial"/>
                <w:color w:val="000000" w:themeColor="text1"/>
                <w:sz w:val="19"/>
                <w:szCs w:val="19"/>
              </w:rPr>
              <w:t xml:space="preserve">v zariadení </w:t>
            </w:r>
            <w:r>
              <w:rPr>
                <w:rFonts w:ascii="Arial" w:hAnsi="Arial" w:cs="Arial"/>
                <w:color w:val="000000" w:themeColor="text1"/>
                <w:sz w:val="19"/>
                <w:szCs w:val="19"/>
              </w:rPr>
              <w:t>na komunitnej úrovni (kapacita objektu je vyššia ako 20).</w:t>
            </w:r>
          </w:p>
        </w:tc>
      </w:tr>
    </w:tbl>
    <w:p w14:paraId="7D7F14E0" w14:textId="77777777" w:rsidR="0003310C" w:rsidRPr="00152E2E" w:rsidRDefault="0003310C" w:rsidP="00F120F3">
      <w:pPr>
        <w:spacing w:before="120" w:after="120" w:line="288" w:lineRule="auto"/>
        <w:jc w:val="both"/>
        <w:rPr>
          <w:rFonts w:ascii="Arial" w:hAnsi="Arial" w:cs="Arial"/>
          <w:color w:val="000000" w:themeColor="text1"/>
          <w:sz w:val="19"/>
          <w:szCs w:val="19"/>
        </w:rPr>
      </w:pPr>
      <w:r w:rsidRPr="00C3221B">
        <w:rPr>
          <w:rFonts w:ascii="Arial" w:hAnsi="Arial" w:cs="Arial"/>
          <w:color w:val="000000" w:themeColor="text1"/>
          <w:sz w:val="19"/>
          <w:szCs w:val="19"/>
        </w:rPr>
        <w:t>Hodnotiteľ posudzuje najmä informácie uvedené v častiach ŽoNFP: 7. Popis projektu, príloha Opis projektu.</w:t>
      </w:r>
    </w:p>
    <w:p w14:paraId="6500ADA0" w14:textId="7F8A870F" w:rsidR="004127D6" w:rsidRPr="00152E2E" w:rsidRDefault="0003310C" w:rsidP="00F120F3">
      <w:pPr>
        <w:jc w:val="both"/>
        <w:rPr>
          <w:rFonts w:ascii="Arial" w:eastAsia="Helvetica" w:hAnsi="Arial" w:cs="Arial"/>
          <w:color w:val="000000" w:themeColor="text1"/>
          <w:sz w:val="19"/>
          <w:szCs w:val="19"/>
        </w:rPr>
      </w:pPr>
      <w:r w:rsidRPr="00152E2E">
        <w:rPr>
          <w:rFonts w:ascii="Arial" w:hAnsi="Arial" w:cs="Arial"/>
          <w:color w:val="000000" w:themeColor="text1"/>
          <w:sz w:val="19"/>
          <w:szCs w:val="19"/>
        </w:rPr>
        <w:t xml:space="preserve">Hodnotiteľ posúdi (áno/nie), či je správne a dostatočne deklarovaný súlad žiadosti o NFP </w:t>
      </w:r>
      <w:r w:rsidRPr="00152E2E">
        <w:rPr>
          <w:rFonts w:ascii="Arial" w:eastAsia="Helvetica" w:hAnsi="Arial" w:cs="Arial"/>
          <w:color w:val="000000" w:themeColor="text1"/>
          <w:sz w:val="19"/>
          <w:szCs w:val="19"/>
        </w:rPr>
        <w:t>s</w:t>
      </w:r>
      <w:r w:rsidR="00BF2E61">
        <w:rPr>
          <w:rFonts w:ascii="Arial" w:eastAsia="Helvetica" w:hAnsi="Arial" w:cs="Arial"/>
          <w:color w:val="000000" w:themeColor="text1"/>
          <w:sz w:val="19"/>
          <w:szCs w:val="19"/>
        </w:rPr>
        <w:t> </w:t>
      </w:r>
      <w:r w:rsidR="00BF2E61">
        <w:rPr>
          <w:rFonts w:ascii="Arial" w:hAnsi="Arial" w:cs="Arial"/>
          <w:color w:val="000000" w:themeColor="text1"/>
          <w:sz w:val="19"/>
          <w:szCs w:val="19"/>
        </w:rPr>
        <w:t>komunitným zameraním poskytovaných služieb</w:t>
      </w:r>
      <w:r w:rsidR="004127D6" w:rsidRPr="00152E2E">
        <w:rPr>
          <w:rFonts w:ascii="Arial" w:eastAsia="Helvetica" w:hAnsi="Arial" w:cs="Arial"/>
          <w:color w:val="000000" w:themeColor="text1"/>
          <w:sz w:val="19"/>
          <w:szCs w:val="19"/>
        </w:rPr>
        <w:t>:</w:t>
      </w:r>
    </w:p>
    <w:p w14:paraId="58613E7D" w14:textId="5427A955" w:rsidR="004127D6" w:rsidRPr="00944461"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944461">
        <w:rPr>
          <w:rFonts w:ascii="Arial" w:eastAsia="Helvetica" w:hAnsi="Arial" w:cs="Arial"/>
          <w:color w:val="000000" w:themeColor="text1"/>
          <w:sz w:val="19"/>
          <w:szCs w:val="19"/>
          <w:lang w:val="sk-SK"/>
        </w:rPr>
        <w:lastRenderedPageBreak/>
        <w:t>zabezpečiť dostupnosť sociálnych slžieb v sú</w:t>
      </w:r>
      <w:r w:rsidR="004127D6" w:rsidRPr="00944461">
        <w:rPr>
          <w:rFonts w:ascii="Arial" w:eastAsia="Helvetica" w:hAnsi="Arial" w:cs="Arial"/>
          <w:color w:val="000000" w:themeColor="text1"/>
          <w:sz w:val="19"/>
          <w:szCs w:val="19"/>
          <w:lang w:val="sk-SK"/>
        </w:rPr>
        <w:t xml:space="preserve">lade s potrebami komunity, </w:t>
      </w:r>
    </w:p>
    <w:p w14:paraId="20851D94" w14:textId="77777777" w:rsidR="00944461" w:rsidRPr="00944461" w:rsidRDefault="00944461"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944461">
        <w:rPr>
          <w:rFonts w:ascii="Arial" w:hAnsi="Arial" w:cs="Arial"/>
          <w:color w:val="000000"/>
          <w:sz w:val="19"/>
          <w:szCs w:val="19"/>
        </w:rPr>
        <w:t xml:space="preserve">podpora služby zameranej na zosúlaďovanie rodinného života a pracovného života v zariadení starostlivosti o deti do troch rokov veku dieťaťa s kapacitou 20 miest na objekt.  </w:t>
      </w:r>
    </w:p>
    <w:p w14:paraId="07C63001" w14:textId="5D9F0EA5" w:rsidR="004127D6" w:rsidRPr="00944461"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944461">
        <w:rPr>
          <w:rFonts w:ascii="Arial" w:eastAsia="Helvetica" w:hAnsi="Arial" w:cs="Arial"/>
          <w:color w:val="000000" w:themeColor="text1"/>
          <w:sz w:val="19"/>
          <w:szCs w:val="19"/>
          <w:lang w:val="sk-SK"/>
        </w:rPr>
        <w:t>zvyšovať kvalitu poskytovaných sociálnych služ</w:t>
      </w:r>
      <w:r w:rsidR="004127D6" w:rsidRPr="00944461">
        <w:rPr>
          <w:rFonts w:ascii="Arial" w:eastAsia="Helvetica" w:hAnsi="Arial" w:cs="Arial"/>
          <w:color w:val="000000" w:themeColor="text1"/>
          <w:sz w:val="19"/>
          <w:szCs w:val="19"/>
          <w:lang w:val="sk-SK"/>
        </w:rPr>
        <w:t xml:space="preserve">ieb. </w:t>
      </w:r>
    </w:p>
    <w:p w14:paraId="7E599820" w14:textId="3852CCF3" w:rsidR="00CF698D" w:rsidRDefault="0003310C" w:rsidP="00B56472">
      <w:pPr>
        <w:spacing w:before="120" w:after="120" w:line="288" w:lineRule="auto"/>
        <w:jc w:val="both"/>
        <w:rPr>
          <w:rFonts w:ascii="Arial" w:hAnsi="Arial" w:cs="Arial"/>
          <w:color w:val="000000" w:themeColor="text1"/>
          <w:sz w:val="19"/>
          <w:szCs w:val="19"/>
        </w:rPr>
      </w:pPr>
      <w:r w:rsidRPr="0094446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w:t>
      </w:r>
      <w:r w:rsidRPr="00152E2E">
        <w:rPr>
          <w:rFonts w:ascii="Arial" w:hAnsi="Arial" w:cs="Arial"/>
          <w:color w:val="000000" w:themeColor="text1"/>
          <w:sz w:val="19"/>
          <w:szCs w:val="19"/>
        </w:rPr>
        <w:t xml:space="preserve"> a relevantnej prílohy), na základe ktorej bolo vykonané hodnotenie. Hodnotiteľ je povinný uviesť odpoveď pri každom konkrétnom hodnotení vylučujúceho kritéria, a to v prípade kladného ako i negatívneho hodnotenia. </w:t>
      </w:r>
    </w:p>
    <w:tbl>
      <w:tblPr>
        <w:tblStyle w:val="TableGrid4"/>
        <w:tblW w:w="0" w:type="auto"/>
        <w:tblLook w:val="04A0" w:firstRow="1" w:lastRow="0" w:firstColumn="1" w:lastColumn="0" w:noHBand="0" w:noVBand="1"/>
      </w:tblPr>
      <w:tblGrid>
        <w:gridCol w:w="604"/>
        <w:gridCol w:w="2408"/>
        <w:gridCol w:w="4665"/>
        <w:gridCol w:w="1402"/>
        <w:gridCol w:w="1543"/>
        <w:gridCol w:w="4504"/>
      </w:tblGrid>
      <w:tr w:rsidR="00474921" w:rsidRPr="00152E2E" w14:paraId="4051DE25" w14:textId="77777777" w:rsidTr="00BF2E61">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1BAB64"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8B0AE5"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466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2DDEDC"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3CB9EDF"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9AC215"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45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1456C6" w14:textId="77777777" w:rsidR="00474921" w:rsidRPr="00152E2E" w:rsidRDefault="00474921" w:rsidP="00474921">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02342AF9" w14:textId="77777777" w:rsidTr="00BF2E61">
        <w:trPr>
          <w:trHeight w:val="376"/>
        </w:trPr>
        <w:tc>
          <w:tcPr>
            <w:tcW w:w="604" w:type="dxa"/>
            <w:vMerge w:val="restart"/>
            <w:tcBorders>
              <w:top w:val="single" w:sz="4" w:space="0" w:color="auto"/>
              <w:left w:val="single" w:sz="4" w:space="0" w:color="auto"/>
              <w:right w:val="single" w:sz="4" w:space="0" w:color="auto"/>
            </w:tcBorders>
            <w:vAlign w:val="center"/>
          </w:tcPr>
          <w:p w14:paraId="1FC400CB" w14:textId="1ED7E650" w:rsidR="003E1B8B" w:rsidRPr="00152E2E" w:rsidRDefault="003E1B8B" w:rsidP="00BF2E61">
            <w:pPr>
              <w:spacing w:before="120" w:after="120" w:line="288" w:lineRule="auto"/>
              <w:jc w:val="both"/>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w:t>
            </w:r>
            <w:r w:rsidR="00BF2E61">
              <w:rPr>
                <w:rFonts w:ascii="Arial" w:eastAsiaTheme="minorHAnsi" w:hAnsi="Arial" w:cs="Arial"/>
                <w:color w:val="000000" w:themeColor="text1"/>
                <w:sz w:val="19"/>
                <w:szCs w:val="19"/>
              </w:rPr>
              <w:t>5</w:t>
            </w:r>
          </w:p>
        </w:tc>
        <w:tc>
          <w:tcPr>
            <w:tcW w:w="2408" w:type="dxa"/>
            <w:vMerge w:val="restart"/>
            <w:tcBorders>
              <w:top w:val="single" w:sz="4" w:space="0" w:color="auto"/>
              <w:left w:val="single" w:sz="4" w:space="0" w:color="auto"/>
              <w:right w:val="single" w:sz="4" w:space="0" w:color="auto"/>
            </w:tcBorders>
            <w:vAlign w:val="center"/>
          </w:tcPr>
          <w:p w14:paraId="3D5F2CEF" w14:textId="50F48877"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Súlad projektu s horizontálnym princípom nediskriminácia</w:t>
            </w:r>
            <w:r w:rsidRPr="00152E2E" w:rsidDel="0012646E">
              <w:rPr>
                <w:rFonts w:ascii="Arial" w:hAnsi="Arial" w:cs="Arial"/>
                <w:color w:val="000000" w:themeColor="text1"/>
                <w:sz w:val="19"/>
                <w:szCs w:val="19"/>
              </w:rPr>
              <w:t xml:space="preserve"> </w:t>
            </w:r>
          </w:p>
        </w:tc>
        <w:tc>
          <w:tcPr>
            <w:tcW w:w="4665" w:type="dxa"/>
            <w:vMerge w:val="restart"/>
            <w:tcBorders>
              <w:top w:val="single" w:sz="4" w:space="0" w:color="auto"/>
              <w:left w:val="single" w:sz="4" w:space="0" w:color="auto"/>
              <w:right w:val="single" w:sz="4" w:space="0" w:color="auto"/>
            </w:tcBorders>
            <w:vAlign w:val="center"/>
          </w:tcPr>
          <w:p w14:paraId="7C6DD79E" w14:textId="2AFB0E25"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r w:rsidRPr="00152E2E" w:rsidDel="0012646E">
              <w:rPr>
                <w:rFonts w:ascii="Arial" w:eastAsia="Times New Roman" w:hAnsi="Arial" w:cs="Arial"/>
                <w:color w:val="000000" w:themeColor="text1"/>
                <w:sz w:val="19"/>
                <w:szCs w:val="19"/>
                <w:lang w:bidi="en-US"/>
              </w:rPr>
              <w:t xml:space="preserve"> </w:t>
            </w:r>
          </w:p>
        </w:tc>
        <w:tc>
          <w:tcPr>
            <w:tcW w:w="1402" w:type="dxa"/>
            <w:vMerge w:val="restart"/>
            <w:tcBorders>
              <w:top w:val="single" w:sz="4" w:space="0" w:color="auto"/>
              <w:left w:val="single" w:sz="4" w:space="0" w:color="auto"/>
              <w:right w:val="single" w:sz="4" w:space="0" w:color="auto"/>
            </w:tcBorders>
            <w:vAlign w:val="center"/>
          </w:tcPr>
          <w:p w14:paraId="1CF5B4D2" w14:textId="33136F0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43" w:type="dxa"/>
            <w:tcBorders>
              <w:top w:val="single" w:sz="4" w:space="0" w:color="auto"/>
              <w:left w:val="single" w:sz="4" w:space="0" w:color="auto"/>
              <w:bottom w:val="single" w:sz="4" w:space="0" w:color="auto"/>
              <w:right w:val="single" w:sz="4" w:space="0" w:color="auto"/>
            </w:tcBorders>
            <w:vAlign w:val="center"/>
          </w:tcPr>
          <w:p w14:paraId="1926AFD6" w14:textId="5527EAF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4504" w:type="dxa"/>
            <w:tcBorders>
              <w:top w:val="single" w:sz="4" w:space="0" w:color="auto"/>
              <w:left w:val="single" w:sz="4" w:space="0" w:color="auto"/>
              <w:bottom w:val="single" w:sz="4" w:space="0" w:color="auto"/>
              <w:right w:val="single" w:sz="4" w:space="0" w:color="auto"/>
            </w:tcBorders>
            <w:vAlign w:val="center"/>
          </w:tcPr>
          <w:p w14:paraId="7C346C85" w14:textId="59138513" w:rsidR="003E1B8B" w:rsidRPr="00152E2E" w:rsidRDefault="003E1B8B" w:rsidP="00DE6DFB">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spĺňa podmienku prístupnosti podľa čl. 9 a 19 dohovoru o právach osôb so zdravotným postihnutím a spĺňa požiadavky v súlade s vyhláškou MŽP SR č. 532/2002 Z. z. a zákona č. , 50/1976 Z</w:t>
            </w:r>
            <w:r w:rsidR="00720AA3">
              <w:rPr>
                <w:rFonts w:ascii="Arial" w:hAnsi="Arial" w:cs="Arial"/>
                <w:color w:val="000000" w:themeColor="text1"/>
                <w:sz w:val="19"/>
                <w:szCs w:val="19"/>
              </w:rPr>
              <w:t>b</w:t>
            </w:r>
            <w:r w:rsidRPr="00152E2E">
              <w:rPr>
                <w:rFonts w:ascii="Arial" w:hAnsi="Arial" w:cs="Arial"/>
                <w:color w:val="000000" w:themeColor="text1"/>
                <w:sz w:val="19"/>
                <w:szCs w:val="19"/>
              </w:rPr>
              <w:t>. o územnom plánovaní a stavebnom poriadku.</w:t>
            </w:r>
          </w:p>
        </w:tc>
      </w:tr>
      <w:tr w:rsidR="003E1B8B" w:rsidRPr="00152E2E" w14:paraId="560AD396" w14:textId="77777777" w:rsidTr="00BF2E61">
        <w:trPr>
          <w:trHeight w:val="575"/>
        </w:trPr>
        <w:tc>
          <w:tcPr>
            <w:tcW w:w="604" w:type="dxa"/>
            <w:vMerge/>
            <w:tcBorders>
              <w:left w:val="single" w:sz="4" w:space="0" w:color="auto"/>
              <w:right w:val="single" w:sz="4" w:space="0" w:color="auto"/>
            </w:tcBorders>
            <w:vAlign w:val="center"/>
          </w:tcPr>
          <w:p w14:paraId="2661414A"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2408" w:type="dxa"/>
            <w:vMerge/>
            <w:tcBorders>
              <w:left w:val="single" w:sz="4" w:space="0" w:color="auto"/>
              <w:right w:val="single" w:sz="4" w:space="0" w:color="auto"/>
            </w:tcBorders>
            <w:vAlign w:val="center"/>
          </w:tcPr>
          <w:p w14:paraId="7C127B83"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4665" w:type="dxa"/>
            <w:vMerge/>
            <w:tcBorders>
              <w:left w:val="single" w:sz="4" w:space="0" w:color="auto"/>
              <w:right w:val="single" w:sz="4" w:space="0" w:color="auto"/>
            </w:tcBorders>
            <w:vAlign w:val="center"/>
          </w:tcPr>
          <w:p w14:paraId="6C195A4E"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402" w:type="dxa"/>
            <w:vMerge/>
            <w:tcBorders>
              <w:left w:val="single" w:sz="4" w:space="0" w:color="auto"/>
              <w:right w:val="single" w:sz="4" w:space="0" w:color="auto"/>
            </w:tcBorders>
            <w:vAlign w:val="center"/>
          </w:tcPr>
          <w:p w14:paraId="23AA5D25"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543" w:type="dxa"/>
            <w:tcBorders>
              <w:top w:val="single" w:sz="4" w:space="0" w:color="auto"/>
              <w:left w:val="single" w:sz="4" w:space="0" w:color="auto"/>
              <w:bottom w:val="single" w:sz="4" w:space="0" w:color="auto"/>
              <w:right w:val="single" w:sz="4" w:space="0" w:color="auto"/>
            </w:tcBorders>
            <w:vAlign w:val="center"/>
          </w:tcPr>
          <w:p w14:paraId="59C42331" w14:textId="1D0EE5A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4504" w:type="dxa"/>
            <w:tcBorders>
              <w:top w:val="single" w:sz="4" w:space="0" w:color="auto"/>
              <w:left w:val="single" w:sz="4" w:space="0" w:color="auto"/>
              <w:bottom w:val="single" w:sz="4" w:space="0" w:color="auto"/>
              <w:right w:val="single" w:sz="4" w:space="0" w:color="auto"/>
            </w:tcBorders>
            <w:vAlign w:val="center"/>
          </w:tcPr>
          <w:p w14:paraId="5486E4F8" w14:textId="5A0F5336" w:rsidR="003E1B8B" w:rsidRPr="00152E2E" w:rsidRDefault="003E1B8B" w:rsidP="00DE6DFB">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nespĺňa podmienku prístupnosti podľa čl. 9 a 19 dohovoru o právach osôb so zdravotným postihnutím a spĺňa požiadavky v súlade s vyhláškou MŽP SR č. 532/2002 Z. z. a, zákona č. 50/1976 Z</w:t>
            </w:r>
            <w:r w:rsidR="00720AA3">
              <w:rPr>
                <w:rFonts w:ascii="Arial" w:hAnsi="Arial" w:cs="Arial"/>
                <w:color w:val="000000" w:themeColor="text1"/>
                <w:sz w:val="19"/>
                <w:szCs w:val="19"/>
              </w:rPr>
              <w:t>b</w:t>
            </w:r>
            <w:r w:rsidRPr="00152E2E">
              <w:rPr>
                <w:rFonts w:ascii="Arial" w:hAnsi="Arial" w:cs="Arial"/>
                <w:color w:val="000000" w:themeColor="text1"/>
                <w:sz w:val="19"/>
                <w:szCs w:val="19"/>
              </w:rPr>
              <w:t>. o územnom plánovaní a</w:t>
            </w:r>
            <w:r w:rsidR="00720AA3">
              <w:rPr>
                <w:rFonts w:ascii="Arial" w:hAnsi="Arial" w:cs="Arial"/>
                <w:color w:val="000000" w:themeColor="text1"/>
                <w:sz w:val="19"/>
                <w:szCs w:val="19"/>
              </w:rPr>
              <w:t> </w:t>
            </w:r>
            <w:r w:rsidRPr="00152E2E">
              <w:rPr>
                <w:rFonts w:ascii="Arial" w:hAnsi="Arial" w:cs="Arial"/>
                <w:color w:val="000000" w:themeColor="text1"/>
                <w:sz w:val="19"/>
                <w:szCs w:val="19"/>
              </w:rPr>
              <w:t>stavebnom</w:t>
            </w:r>
            <w:r w:rsidR="00720AA3">
              <w:rPr>
                <w:rFonts w:ascii="Arial" w:hAnsi="Arial" w:cs="Arial"/>
                <w:color w:val="000000" w:themeColor="text1"/>
                <w:sz w:val="19"/>
                <w:szCs w:val="19"/>
              </w:rPr>
              <w:t xml:space="preserve"> poriadku.</w:t>
            </w:r>
          </w:p>
        </w:tc>
      </w:tr>
    </w:tbl>
    <w:p w14:paraId="7040D9A6" w14:textId="21E1CCEE" w:rsidR="00255EF1" w:rsidRPr="00152E2E"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7. Popis projektu, príloha Opis projektu</w:t>
      </w:r>
      <w:r w:rsidR="00DC703D">
        <w:rPr>
          <w:rFonts w:ascii="Arial" w:hAnsi="Arial" w:cs="Arial"/>
          <w:color w:val="000000" w:themeColor="text1"/>
          <w:sz w:val="19"/>
          <w:szCs w:val="19"/>
        </w:rPr>
        <w:t>, príloha Projektová dokumentácia</w:t>
      </w:r>
      <w:r w:rsidRPr="00152E2E">
        <w:rPr>
          <w:rFonts w:ascii="Arial" w:hAnsi="Arial" w:cs="Arial"/>
          <w:color w:val="000000" w:themeColor="text1"/>
          <w:sz w:val="19"/>
          <w:szCs w:val="19"/>
        </w:rPr>
        <w:t>.</w:t>
      </w:r>
    </w:p>
    <w:p w14:paraId="02EA9AC3" w14:textId="13EFD241" w:rsidR="00255EF1"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(áno/nie), či je projekt </w:t>
      </w:r>
      <w:r w:rsidRPr="00152E2E">
        <w:rPr>
          <w:rFonts w:ascii="Arial" w:eastAsia="Times New Roman" w:hAnsi="Arial" w:cs="Arial"/>
          <w:color w:val="000000" w:themeColor="text1"/>
          <w:sz w:val="19"/>
          <w:szCs w:val="19"/>
          <w:lang w:bidi="en-US"/>
        </w:rPr>
        <w:t>spĺňa podmienku prístupnosti podľa čl. 9 Dohovoru OSN o právach osôb so zdravotným postihnutím a relevantné požiadavky vyplývajúce z vyhlášky MŽP SR 532/2002 Z. z. a Zákona č. 50/1976 Z</w:t>
      </w:r>
      <w:r w:rsidR="00593843">
        <w:rPr>
          <w:rFonts w:ascii="Arial" w:eastAsia="Times New Roman" w:hAnsi="Arial" w:cs="Arial"/>
          <w:color w:val="000000" w:themeColor="text1"/>
          <w:sz w:val="19"/>
          <w:szCs w:val="19"/>
          <w:lang w:bidi="en-US"/>
        </w:rPr>
        <w:t>b</w:t>
      </w:r>
      <w:r w:rsidRPr="00152E2E">
        <w:rPr>
          <w:rFonts w:ascii="Arial" w:eastAsia="Times New Roman" w:hAnsi="Arial" w:cs="Arial"/>
          <w:color w:val="000000" w:themeColor="text1"/>
          <w:sz w:val="19"/>
          <w:szCs w:val="19"/>
          <w:lang w:bidi="en-US"/>
        </w:rPr>
        <w:t xml:space="preserve">. o územnom plánovaní a stavebnom poriadku. </w:t>
      </w:r>
      <w:r w:rsidRPr="00152E2E">
        <w:rPr>
          <w:rFonts w:ascii="Arial" w:hAnsi="Arial" w:cs="Arial"/>
          <w:color w:val="000000" w:themeColor="text1"/>
          <w:sz w:val="19"/>
          <w:szCs w:val="19"/>
        </w:rPr>
        <w:t>Hodnotiteľ posúdi najmä, či stavebné objekty, verejne prístupné priestory a verejne prístupné budovy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bezbariérové,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v súlade s princípmi univerzálneho navrhovania a</w:t>
      </w:r>
      <w:r w:rsidR="00DC703D">
        <w:rPr>
          <w:rFonts w:ascii="Arial" w:hAnsi="Arial" w:cs="Arial"/>
          <w:color w:val="000000" w:themeColor="text1"/>
          <w:sz w:val="19"/>
          <w:szCs w:val="19"/>
        </w:rPr>
        <w:t> </w:t>
      </w:r>
      <w:r w:rsidRPr="00152E2E">
        <w:rPr>
          <w:rFonts w:ascii="Arial" w:hAnsi="Arial" w:cs="Arial"/>
          <w:color w:val="000000" w:themeColor="text1"/>
          <w:sz w:val="19"/>
          <w:szCs w:val="19"/>
        </w:rPr>
        <w:t>vytvárajú</w:t>
      </w:r>
      <w:r w:rsidR="00DC703D">
        <w:rPr>
          <w:rFonts w:ascii="Arial" w:hAnsi="Arial" w:cs="Arial"/>
          <w:color w:val="000000" w:themeColor="text1"/>
          <w:sz w:val="19"/>
          <w:szCs w:val="19"/>
        </w:rPr>
        <w:t>/budú vytvárať</w:t>
      </w:r>
      <w:r w:rsidRPr="00152E2E">
        <w:rPr>
          <w:rFonts w:ascii="Arial" w:hAnsi="Arial" w:cs="Arial"/>
          <w:color w:val="000000" w:themeColor="text1"/>
          <w:sz w:val="19"/>
          <w:szCs w:val="19"/>
        </w:rPr>
        <w:t xml:space="preserve"> podmienky pre prístup osobám so zdravotným postihnutím.</w:t>
      </w:r>
    </w:p>
    <w:p w14:paraId="28CB7696" w14:textId="7D40F8CB" w:rsidR="00325D99" w:rsidRDefault="00325D99" w:rsidP="00325D99">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 xml:space="preserve">Ak sa stanovisko MPSVR SR týka aj súladu ŽoNFP so všeobecnými technickými požiadavkami na stavby užívané osobami s obmedzenou schopnosťou pohybu a orientácie, odborný hodnotiteľ postupuje podľa poznámky č. 1 uvedenej v kritériiu č. 1. </w:t>
      </w:r>
    </w:p>
    <w:p w14:paraId="12A01EC4" w14:textId="6D28E7D4" w:rsidR="00255EF1"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svoju odpoveď zdôvodní</w:t>
      </w:r>
      <w:r w:rsidR="00A46BE2">
        <w:rPr>
          <w:rStyle w:val="Odkaznapoznmkupodiarou"/>
          <w:rFonts w:ascii="Arial" w:hAnsi="Arial"/>
          <w:color w:val="000000" w:themeColor="text1"/>
          <w:sz w:val="19"/>
          <w:szCs w:val="19"/>
        </w:rPr>
        <w:footnoteReference w:id="5"/>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4054AC" w:rsidRPr="00152E2E">
        <w:rPr>
          <w:rFonts w:ascii="Arial" w:hAnsi="Arial" w:cs="Arial"/>
          <w:color w:val="000000" w:themeColor="text1"/>
          <w:sz w:val="19"/>
          <w:szCs w:val="19"/>
        </w:rPr>
        <w:t xml:space="preserve">vylučujúceho </w:t>
      </w:r>
      <w:r w:rsidRPr="00152E2E">
        <w:rPr>
          <w:rFonts w:ascii="Arial" w:hAnsi="Arial" w:cs="Arial"/>
          <w:color w:val="000000" w:themeColor="text1"/>
          <w:sz w:val="19"/>
          <w:szCs w:val="19"/>
        </w:rPr>
        <w:t>kritéria, a to tak v prípade kladného ako aj negatívneho hodnotenia.</w:t>
      </w:r>
    </w:p>
    <w:p w14:paraId="1B814CC4" w14:textId="77777777" w:rsidR="00AA5F92" w:rsidRDefault="00AA5F92" w:rsidP="00F120F3">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407"/>
        <w:gridCol w:w="4664"/>
        <w:gridCol w:w="1397"/>
        <w:gridCol w:w="1544"/>
        <w:gridCol w:w="4511"/>
      </w:tblGrid>
      <w:tr w:rsidR="00474921" w:rsidRPr="00152E2E" w14:paraId="5C4E1848" w14:textId="77777777" w:rsidTr="00BF2E61">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12390D"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234E16"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466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17792D6"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48E480"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72C44A"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45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E110CB" w14:textId="77777777" w:rsidR="00474921" w:rsidRPr="00152E2E" w:rsidRDefault="00474921" w:rsidP="008D09BD">
            <w:pPr>
              <w:spacing w:before="120" w:after="120" w:line="288" w:lineRule="auto"/>
              <w:jc w:val="center"/>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78DF88AF" w14:textId="77777777" w:rsidTr="00BF2E61">
        <w:trPr>
          <w:trHeight w:val="376"/>
        </w:trPr>
        <w:tc>
          <w:tcPr>
            <w:tcW w:w="603" w:type="dxa"/>
            <w:vMerge w:val="restart"/>
            <w:tcBorders>
              <w:top w:val="single" w:sz="4" w:space="0" w:color="auto"/>
              <w:left w:val="single" w:sz="4" w:space="0" w:color="auto"/>
              <w:right w:val="single" w:sz="4" w:space="0" w:color="auto"/>
            </w:tcBorders>
            <w:vAlign w:val="center"/>
          </w:tcPr>
          <w:p w14:paraId="3B066882" w14:textId="560EE8D6" w:rsidR="003E1B8B" w:rsidRPr="00152E2E" w:rsidRDefault="003E1B8B" w:rsidP="00BF2E6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w:t>
            </w:r>
            <w:r w:rsidR="00BF2E61">
              <w:rPr>
                <w:rFonts w:ascii="Arial" w:eastAsiaTheme="minorHAnsi" w:hAnsi="Arial" w:cs="Arial"/>
                <w:color w:val="000000" w:themeColor="text1"/>
                <w:sz w:val="19"/>
                <w:szCs w:val="19"/>
              </w:rPr>
              <w:t>6</w:t>
            </w:r>
          </w:p>
        </w:tc>
        <w:tc>
          <w:tcPr>
            <w:tcW w:w="2407" w:type="dxa"/>
            <w:vMerge w:val="restart"/>
            <w:tcBorders>
              <w:left w:val="single" w:sz="4" w:space="0" w:color="auto"/>
              <w:right w:val="single" w:sz="4" w:space="0" w:color="auto"/>
            </w:tcBorders>
            <w:vAlign w:val="center"/>
          </w:tcPr>
          <w:p w14:paraId="7FE421B5" w14:textId="5BE91504"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Príspevok projektu k minimalizácii vplyvu zastavaného prostredia na lokálne klimatické podmienky</w:t>
            </w:r>
          </w:p>
        </w:tc>
        <w:tc>
          <w:tcPr>
            <w:tcW w:w="4664" w:type="dxa"/>
            <w:vMerge w:val="restart"/>
            <w:tcBorders>
              <w:left w:val="single" w:sz="4" w:space="0" w:color="auto"/>
              <w:right w:val="single" w:sz="4" w:space="0" w:color="auto"/>
            </w:tcBorders>
            <w:vAlign w:val="center"/>
          </w:tcPr>
          <w:p w14:paraId="63219171" w14:textId="5A52731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Kritérium hodnotí príspevok projektu k minimalizácii vplyvu zastaveného prostredia na lokálne klimatické podmienky (zadržanie vody, prehrievanie prostredia a pod.) napr. v podobe zelených fasád a striech.</w:t>
            </w:r>
          </w:p>
        </w:tc>
        <w:tc>
          <w:tcPr>
            <w:tcW w:w="1397" w:type="dxa"/>
            <w:vMerge w:val="restart"/>
            <w:tcBorders>
              <w:left w:val="single" w:sz="4" w:space="0" w:color="auto"/>
              <w:right w:val="single" w:sz="4" w:space="0" w:color="auto"/>
            </w:tcBorders>
            <w:vAlign w:val="center"/>
          </w:tcPr>
          <w:p w14:paraId="19D58195" w14:textId="06664AF3"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Bodové kritérium</w:t>
            </w:r>
          </w:p>
        </w:tc>
        <w:tc>
          <w:tcPr>
            <w:tcW w:w="1544" w:type="dxa"/>
            <w:tcBorders>
              <w:top w:val="single" w:sz="4" w:space="0" w:color="auto"/>
              <w:left w:val="single" w:sz="4" w:space="0" w:color="auto"/>
              <w:bottom w:val="single" w:sz="4" w:space="0" w:color="auto"/>
              <w:right w:val="single" w:sz="4" w:space="0" w:color="auto"/>
            </w:tcBorders>
            <w:vAlign w:val="center"/>
          </w:tcPr>
          <w:p w14:paraId="2ED8E954" w14:textId="078C1D6D"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2</w:t>
            </w:r>
          </w:p>
        </w:tc>
        <w:tc>
          <w:tcPr>
            <w:tcW w:w="4511" w:type="dxa"/>
            <w:tcBorders>
              <w:top w:val="single" w:sz="4" w:space="0" w:color="auto"/>
              <w:left w:val="single" w:sz="4" w:space="0" w:color="auto"/>
              <w:bottom w:val="single" w:sz="4" w:space="0" w:color="auto"/>
              <w:right w:val="single" w:sz="4" w:space="0" w:color="auto"/>
            </w:tcBorders>
            <w:vAlign w:val="center"/>
          </w:tcPr>
          <w:p w14:paraId="527BF7D5" w14:textId="467D27A4"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realizovanými opatreniami prispieva k minimalizácii vplyvu zastaveného prostredia na lokálne klimatické podmienky</w:t>
            </w:r>
          </w:p>
        </w:tc>
      </w:tr>
      <w:tr w:rsidR="003E1B8B" w:rsidRPr="00152E2E" w14:paraId="3B289138" w14:textId="77777777" w:rsidTr="00BF2E61">
        <w:trPr>
          <w:trHeight w:val="575"/>
        </w:trPr>
        <w:tc>
          <w:tcPr>
            <w:tcW w:w="603" w:type="dxa"/>
            <w:vMerge/>
            <w:tcBorders>
              <w:left w:val="single" w:sz="4" w:space="0" w:color="auto"/>
              <w:right w:val="single" w:sz="4" w:space="0" w:color="auto"/>
            </w:tcBorders>
            <w:vAlign w:val="center"/>
          </w:tcPr>
          <w:p w14:paraId="328B8767"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2407" w:type="dxa"/>
            <w:vMerge/>
            <w:tcBorders>
              <w:left w:val="single" w:sz="4" w:space="0" w:color="auto"/>
              <w:right w:val="single" w:sz="4" w:space="0" w:color="auto"/>
            </w:tcBorders>
            <w:vAlign w:val="center"/>
          </w:tcPr>
          <w:p w14:paraId="2DD64E90"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4664" w:type="dxa"/>
            <w:vMerge/>
            <w:tcBorders>
              <w:left w:val="single" w:sz="4" w:space="0" w:color="auto"/>
              <w:right w:val="single" w:sz="4" w:space="0" w:color="auto"/>
            </w:tcBorders>
            <w:vAlign w:val="center"/>
          </w:tcPr>
          <w:p w14:paraId="1190C37B"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1397" w:type="dxa"/>
            <w:vMerge/>
            <w:tcBorders>
              <w:left w:val="single" w:sz="4" w:space="0" w:color="auto"/>
              <w:right w:val="single" w:sz="4" w:space="0" w:color="auto"/>
            </w:tcBorders>
            <w:vAlign w:val="center"/>
          </w:tcPr>
          <w:p w14:paraId="79A7FF00" w14:textId="77777777"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p>
        </w:tc>
        <w:tc>
          <w:tcPr>
            <w:tcW w:w="1544" w:type="dxa"/>
            <w:tcBorders>
              <w:top w:val="single" w:sz="4" w:space="0" w:color="auto"/>
              <w:left w:val="single" w:sz="4" w:space="0" w:color="auto"/>
              <w:bottom w:val="single" w:sz="4" w:space="0" w:color="auto"/>
              <w:right w:val="single" w:sz="4" w:space="0" w:color="auto"/>
            </w:tcBorders>
            <w:vAlign w:val="center"/>
          </w:tcPr>
          <w:p w14:paraId="3CEEA17B" w14:textId="5E5C423F"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0</w:t>
            </w:r>
          </w:p>
        </w:tc>
        <w:tc>
          <w:tcPr>
            <w:tcW w:w="4511" w:type="dxa"/>
            <w:tcBorders>
              <w:top w:val="single" w:sz="4" w:space="0" w:color="auto"/>
              <w:left w:val="single" w:sz="4" w:space="0" w:color="auto"/>
              <w:bottom w:val="single" w:sz="4" w:space="0" w:color="auto"/>
              <w:right w:val="single" w:sz="4" w:space="0" w:color="auto"/>
            </w:tcBorders>
            <w:vAlign w:val="center"/>
          </w:tcPr>
          <w:p w14:paraId="29B5B68A" w14:textId="3502473D"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nerieši opatrenia na minimalizáciu vplyvu zastaveného prostredia na lokálne klimatické podmienky.</w:t>
            </w:r>
          </w:p>
        </w:tc>
      </w:tr>
    </w:tbl>
    <w:p w14:paraId="294F0D26" w14:textId="71F8F087" w:rsidR="00AF1AB4" w:rsidRPr="00152E2E" w:rsidRDefault="00AF1AB4" w:rsidP="00891959">
      <w:pPr>
        <w:pStyle w:val="predvolen0"/>
        <w:spacing w:before="120" w:beforeAutospacing="0" w:after="120" w:afterAutospacing="0" w:line="288" w:lineRule="auto"/>
        <w:jc w:val="both"/>
      </w:pPr>
      <w:r w:rsidRPr="00152E2E">
        <w:rPr>
          <w:rFonts w:ascii="Arial" w:hAnsi="Arial" w:cs="Arial"/>
          <w:sz w:val="19"/>
          <w:szCs w:val="19"/>
        </w:rPr>
        <w:t>Hodnotiteľ posudzuje najmä informácie uvedené v</w:t>
      </w:r>
      <w:r w:rsidR="00E84937">
        <w:rPr>
          <w:rFonts w:ascii="Arial" w:hAnsi="Arial" w:cs="Arial"/>
          <w:sz w:val="19"/>
          <w:szCs w:val="19"/>
        </w:rPr>
        <w:t> </w:t>
      </w:r>
      <w:r w:rsidRPr="00152E2E">
        <w:rPr>
          <w:rFonts w:ascii="Arial" w:hAnsi="Arial" w:cs="Arial"/>
          <w:sz w:val="19"/>
          <w:szCs w:val="19"/>
        </w:rPr>
        <w:t>častiach</w:t>
      </w:r>
      <w:r w:rsidR="00E84937">
        <w:rPr>
          <w:rFonts w:ascii="Arial" w:hAnsi="Arial" w:cs="Arial"/>
          <w:sz w:val="19"/>
          <w:szCs w:val="19"/>
        </w:rPr>
        <w:t xml:space="preserve"> ŽoNFP</w:t>
      </w:r>
      <w:r w:rsidRPr="00152E2E">
        <w:rPr>
          <w:rFonts w:ascii="Arial" w:hAnsi="Arial" w:cs="Arial"/>
          <w:sz w:val="19"/>
          <w:szCs w:val="19"/>
        </w:rPr>
        <w:t>: 7. Popis projektu, príloha Opis projektu</w:t>
      </w:r>
      <w:r w:rsidR="00DB0A22">
        <w:rPr>
          <w:rFonts w:ascii="Arial" w:hAnsi="Arial" w:cs="Arial"/>
          <w:sz w:val="19"/>
          <w:szCs w:val="19"/>
        </w:rPr>
        <w:t>, príloha Projektová dokumentácia (ak relevantné).</w:t>
      </w:r>
    </w:p>
    <w:p w14:paraId="58B82A0B" w14:textId="53D62281" w:rsidR="00AF1AB4" w:rsidRPr="00152E2E"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hodnotí príspevok projektu k minimalizácii vplyvu zastavaného prostredia na lokálne klimatické podmienky (zadržanie vody, prehrievanie prostredia</w:t>
      </w:r>
      <w:r w:rsidR="00BC70FF">
        <w:rPr>
          <w:rFonts w:ascii="Arial" w:hAnsi="Arial" w:cs="Arial"/>
          <w:sz w:val="19"/>
          <w:szCs w:val="19"/>
        </w:rPr>
        <w:t xml:space="preserve">, </w:t>
      </w:r>
      <w:r w:rsidR="00BC70FF" w:rsidRPr="00B96711">
        <w:rPr>
          <w:rFonts w:ascii="Arial" w:hAnsi="Arial" w:cs="Arial"/>
          <w:sz w:val="19"/>
          <w:szCs w:val="19"/>
          <w:lang w:val="cs-CZ"/>
        </w:rPr>
        <w:t>budovanie dažďových záhrad</w:t>
      </w:r>
      <w:r w:rsidR="00BC70FF">
        <w:rPr>
          <w:rFonts w:ascii="Arial" w:hAnsi="Arial" w:cs="Arial"/>
          <w:sz w:val="19"/>
          <w:szCs w:val="19"/>
          <w:lang w:val="cs-CZ"/>
        </w:rPr>
        <w:t xml:space="preserve">, </w:t>
      </w:r>
      <w:r w:rsidR="00BC70FF" w:rsidRPr="00B96711">
        <w:rPr>
          <w:rFonts w:ascii="Arial" w:hAnsi="Arial" w:cs="Arial"/>
          <w:sz w:val="19"/>
          <w:szCs w:val="19"/>
          <w:lang w:val="cs-CZ"/>
        </w:rPr>
        <w:t>budovanie vegetačných striech</w:t>
      </w:r>
      <w:r w:rsidR="00BC70FF">
        <w:rPr>
          <w:rFonts w:ascii="Arial" w:hAnsi="Arial" w:cs="Arial"/>
          <w:sz w:val="19"/>
          <w:szCs w:val="19"/>
          <w:lang w:val="cs-CZ"/>
        </w:rPr>
        <w:t xml:space="preserve">, </w:t>
      </w:r>
      <w:r w:rsidR="00BC70FF" w:rsidRPr="00B96711">
        <w:rPr>
          <w:rFonts w:ascii="Arial" w:hAnsi="Arial" w:cs="Arial"/>
          <w:sz w:val="19"/>
          <w:szCs w:val="19"/>
          <w:lang w:val="cs-CZ"/>
        </w:rPr>
        <w:t>budovanie vertikálnych záhrad, zelených stien</w:t>
      </w:r>
      <w:r w:rsidR="00BC70FF">
        <w:rPr>
          <w:rFonts w:ascii="Arial" w:hAnsi="Arial" w:cs="Arial"/>
          <w:sz w:val="19"/>
          <w:szCs w:val="19"/>
          <w:lang w:val="cs-CZ"/>
        </w:rPr>
        <w:t xml:space="preserve">, </w:t>
      </w:r>
      <w:r w:rsidR="00BC70FF" w:rsidRPr="00B96711">
        <w:rPr>
          <w:rFonts w:ascii="Arial" w:hAnsi="Arial" w:cs="Arial"/>
          <w:sz w:val="19"/>
          <w:szCs w:val="19"/>
          <w:lang w:val="cs-CZ"/>
        </w:rPr>
        <w:t>využívanie zatrávňovacej dlažby</w:t>
      </w:r>
      <w:r w:rsidR="00BC70FF">
        <w:rPr>
          <w:rFonts w:ascii="Arial" w:hAnsi="Arial" w:cs="Arial"/>
          <w:sz w:val="19"/>
          <w:szCs w:val="19"/>
          <w:lang w:val="cs-CZ"/>
        </w:rPr>
        <w:t xml:space="preserve">, </w:t>
      </w:r>
      <w:r w:rsidR="00BC70FF" w:rsidRPr="00B96711">
        <w:rPr>
          <w:rFonts w:ascii="Arial" w:hAnsi="Arial" w:cs="Arial"/>
          <w:sz w:val="19"/>
          <w:szCs w:val="19"/>
          <w:lang w:val="cs-CZ"/>
        </w:rPr>
        <w:t>vysádzanie a udržiavanie sídelnej zelene</w:t>
      </w:r>
      <w:r w:rsidRPr="00152E2E">
        <w:rPr>
          <w:rFonts w:ascii="Arial" w:hAnsi="Arial" w:cs="Arial"/>
          <w:sz w:val="19"/>
          <w:szCs w:val="19"/>
        </w:rPr>
        <w:t xml:space="preserve"> a pod.) napr. v podobe zelených fasád a striech ako aj ďalších súvisiacich opatrení podporujúcich udržateľné životné prostredie. V prípade, že plánované realizované opatrenia, ktoré prispievajú k minimalizácii vplyvu zastaveného prostredia na lokálne klimatické podmienky vyplývajú z realizácie konkrétnych aktivit projektu, hodnotiteľ priradí bodové hodnotenie (2). V opačnom prípade priradí bodovú hodnotu (0) v zmysle popisu hodnotiaceho kritéria.</w:t>
      </w:r>
    </w:p>
    <w:p w14:paraId="2C31CD87" w14:textId="77777777" w:rsidR="00AF1AB4" w:rsidRPr="00152E2E" w:rsidRDefault="00AF1AB4">
      <w:pPr>
        <w:pStyle w:val="predvolen0"/>
        <w:spacing w:before="120" w:beforeAutospacing="0" w:after="120" w:afterAutospacing="0" w:line="288" w:lineRule="auto"/>
        <w:jc w:val="both"/>
      </w:pPr>
      <w:r w:rsidRPr="00152E2E">
        <w:rPr>
          <w:rFonts w:ascii="Arial" w:hAnsi="Arial" w:cs="Arial"/>
          <w:sz w:val="19"/>
          <w:szCs w:val="19"/>
        </w:rPr>
        <w:t>Hodnotiteľ priradí príslušnú bodovú hodnotu (2/0) v zmysle popisu aplikácie hodnotiaceho kritéria.</w:t>
      </w:r>
    </w:p>
    <w:p w14:paraId="743980BB" w14:textId="4C2E13E6" w:rsidR="00E462FC"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EBE41C3" w14:textId="62B8633A" w:rsidR="00325D99" w:rsidRDefault="00325D99">
      <w:pPr>
        <w:pStyle w:val="predvolen0"/>
        <w:spacing w:before="120" w:beforeAutospacing="0" w:after="120" w:afterAutospacing="0" w:line="288" w:lineRule="auto"/>
        <w:jc w:val="both"/>
        <w:rPr>
          <w:rFonts w:ascii="Arial" w:hAnsi="Arial" w:cs="Arial"/>
          <w:sz w:val="19"/>
          <w:szCs w:val="19"/>
        </w:rPr>
      </w:pPr>
    </w:p>
    <w:p w14:paraId="56C39D68" w14:textId="59CB0621" w:rsidR="00B3459A" w:rsidRDefault="00B3459A">
      <w:pPr>
        <w:pStyle w:val="predvolen0"/>
        <w:spacing w:before="120" w:beforeAutospacing="0" w:after="120" w:afterAutospacing="0" w:line="288" w:lineRule="auto"/>
        <w:jc w:val="both"/>
        <w:rPr>
          <w:rFonts w:ascii="Arial" w:hAnsi="Arial" w:cs="Arial"/>
          <w:sz w:val="19"/>
          <w:szCs w:val="19"/>
        </w:rPr>
      </w:pPr>
    </w:p>
    <w:p w14:paraId="5CB712B4" w14:textId="1060F885" w:rsidR="00B3459A" w:rsidRDefault="00B3459A">
      <w:pPr>
        <w:pStyle w:val="predvolen0"/>
        <w:spacing w:before="120" w:beforeAutospacing="0" w:after="120" w:afterAutospacing="0" w:line="288" w:lineRule="auto"/>
        <w:jc w:val="both"/>
        <w:rPr>
          <w:rFonts w:ascii="Arial" w:hAnsi="Arial" w:cs="Arial"/>
          <w:sz w:val="19"/>
          <w:szCs w:val="19"/>
        </w:rPr>
      </w:pPr>
    </w:p>
    <w:p w14:paraId="732AC51B" w14:textId="77777777" w:rsidR="00B3459A" w:rsidRDefault="00B3459A">
      <w:pPr>
        <w:pStyle w:val="predvolen0"/>
        <w:spacing w:before="120" w:beforeAutospacing="0" w:after="120" w:afterAutospacing="0" w:line="288" w:lineRule="auto"/>
        <w:jc w:val="both"/>
        <w:rPr>
          <w:rFonts w:ascii="Arial" w:hAnsi="Arial" w:cs="Arial"/>
          <w:sz w:val="19"/>
          <w:szCs w:val="19"/>
        </w:rPr>
      </w:pPr>
    </w:p>
    <w:tbl>
      <w:tblPr>
        <w:tblStyle w:val="TableGrid4"/>
        <w:tblW w:w="0" w:type="auto"/>
        <w:tblLook w:val="04A0" w:firstRow="1" w:lastRow="0" w:firstColumn="1" w:lastColumn="0" w:noHBand="0" w:noVBand="1"/>
      </w:tblPr>
      <w:tblGrid>
        <w:gridCol w:w="603"/>
        <w:gridCol w:w="2397"/>
        <w:gridCol w:w="4634"/>
        <w:gridCol w:w="1389"/>
        <w:gridCol w:w="1557"/>
        <w:gridCol w:w="4546"/>
      </w:tblGrid>
      <w:tr w:rsidR="00C32A36" w:rsidRPr="00152E2E" w14:paraId="1E2B6D9D" w14:textId="77777777" w:rsidTr="00BF2E61">
        <w:trPr>
          <w:trHeight w:val="46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9644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8EB8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A198C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DD3D" w14:textId="77777777" w:rsidR="00C32A36" w:rsidRPr="00152E2E" w:rsidRDefault="00C32A36" w:rsidP="008D09BD">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2A49EC"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62B7A2"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3E1B8B" w:rsidRPr="00152E2E" w14:paraId="1D77D7A0" w14:textId="77777777" w:rsidTr="00BF2E61">
        <w:trPr>
          <w:trHeight w:val="697"/>
        </w:trPr>
        <w:tc>
          <w:tcPr>
            <w:tcW w:w="603" w:type="dxa"/>
            <w:vMerge w:val="restart"/>
            <w:tcBorders>
              <w:top w:val="single" w:sz="4" w:space="0" w:color="auto"/>
              <w:left w:val="single" w:sz="4" w:space="0" w:color="auto"/>
              <w:right w:val="single" w:sz="4" w:space="0" w:color="auto"/>
            </w:tcBorders>
            <w:vAlign w:val="center"/>
          </w:tcPr>
          <w:p w14:paraId="5F7A18E9" w14:textId="6B071E3B" w:rsidR="003E1B8B" w:rsidRPr="00152E2E" w:rsidRDefault="003E1B8B"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1.7</w:t>
            </w:r>
          </w:p>
        </w:tc>
        <w:tc>
          <w:tcPr>
            <w:tcW w:w="2397" w:type="dxa"/>
            <w:vMerge w:val="restart"/>
            <w:tcBorders>
              <w:top w:val="single" w:sz="4" w:space="0" w:color="auto"/>
              <w:left w:val="single" w:sz="4" w:space="0" w:color="auto"/>
              <w:right w:val="single" w:sz="4" w:space="0" w:color="auto"/>
            </w:tcBorders>
            <w:vAlign w:val="center"/>
          </w:tcPr>
          <w:p w14:paraId="6A1A8BD7" w14:textId="1C7D73FA" w:rsidR="003E1B8B" w:rsidRPr="00152E2E" w:rsidRDefault="003E1B8B" w:rsidP="001C495C">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Príspevok projektu k integrovaným operáciám </w:t>
            </w:r>
          </w:p>
        </w:tc>
        <w:tc>
          <w:tcPr>
            <w:tcW w:w="4634" w:type="dxa"/>
            <w:vMerge w:val="restart"/>
            <w:tcBorders>
              <w:top w:val="single" w:sz="4" w:space="0" w:color="auto"/>
              <w:left w:val="single" w:sz="4" w:space="0" w:color="auto"/>
              <w:right w:val="single" w:sz="4" w:space="0" w:color="auto"/>
            </w:tcBorders>
            <w:vAlign w:val="center"/>
          </w:tcPr>
          <w:p w14:paraId="1773B836" w14:textId="17E910C9" w:rsidR="003E1B8B" w:rsidRPr="00152E2E" w:rsidRDefault="003E1B8B" w:rsidP="00477243">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či je projekt súčasťou integrovanej operácie uvedenej v RIÚS/</w:t>
            </w:r>
            <w:r w:rsidRPr="00152E2E">
              <w:rPr>
                <w:rFonts w:ascii="Arial" w:eastAsia="Helvetica" w:hAnsi="Arial" w:cs="Arial"/>
                <w:color w:val="000000" w:themeColor="text1"/>
                <w:sz w:val="19"/>
                <w:szCs w:val="19"/>
              </w:rPr>
              <w:t xml:space="preserve">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či vytvára synergický efekt s inými aktivitami IROP alebo iných OP</w:t>
            </w:r>
            <w:r w:rsidR="00BF2E61">
              <w:rPr>
                <w:rFonts w:ascii="Arial" w:hAnsi="Arial" w:cs="Arial"/>
                <w:color w:val="000000" w:themeColor="text1"/>
                <w:sz w:val="19"/>
                <w:szCs w:val="19"/>
              </w:rPr>
              <w:t xml:space="preserve"> (najmä s op</w:t>
            </w:r>
            <w:r w:rsidR="00477243">
              <w:rPr>
                <w:rFonts w:ascii="Arial" w:hAnsi="Arial" w:cs="Arial"/>
                <w:color w:val="000000" w:themeColor="text1"/>
                <w:sz w:val="19"/>
                <w:szCs w:val="19"/>
              </w:rPr>
              <w:t>a</w:t>
            </w:r>
            <w:r w:rsidR="00BF2E61">
              <w:rPr>
                <w:rFonts w:ascii="Arial" w:hAnsi="Arial" w:cs="Arial"/>
                <w:color w:val="000000" w:themeColor="text1"/>
                <w:sz w:val="19"/>
                <w:szCs w:val="19"/>
              </w:rPr>
              <w:t>treniami ESF)</w:t>
            </w:r>
            <w:r w:rsidRPr="00152E2E">
              <w:rPr>
                <w:rFonts w:ascii="Arial" w:hAnsi="Arial" w:cs="Arial"/>
                <w:color w:val="000000" w:themeColor="text1"/>
                <w:sz w:val="19"/>
                <w:szCs w:val="19"/>
              </w:rPr>
              <w:t xml:space="preserve"> a podporuje tak integrovaný prístup.</w:t>
            </w:r>
          </w:p>
        </w:tc>
        <w:tc>
          <w:tcPr>
            <w:tcW w:w="1389" w:type="dxa"/>
            <w:vMerge w:val="restart"/>
            <w:tcBorders>
              <w:top w:val="single" w:sz="4" w:space="0" w:color="auto"/>
              <w:left w:val="single" w:sz="4" w:space="0" w:color="auto"/>
              <w:right w:val="single" w:sz="4" w:space="0" w:color="auto"/>
            </w:tcBorders>
            <w:vAlign w:val="center"/>
          </w:tcPr>
          <w:p w14:paraId="469009CE" w14:textId="77777777" w:rsidR="003E1B8B" w:rsidRPr="00152E2E" w:rsidRDefault="003E1B8B" w:rsidP="001C495C">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4D6EA1D2" w14:textId="77777777" w:rsidR="003E1B8B" w:rsidRPr="00152E2E" w:rsidRDefault="003E1B8B" w:rsidP="001C495C">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2842C397" w14:textId="6D92F651" w:rsidR="003E1B8B" w:rsidRPr="00152E2E" w:rsidRDefault="003E1B8B"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6</w:t>
            </w:r>
          </w:p>
        </w:tc>
        <w:tc>
          <w:tcPr>
            <w:tcW w:w="4546" w:type="dxa"/>
            <w:tcBorders>
              <w:top w:val="single" w:sz="4" w:space="0" w:color="auto"/>
              <w:left w:val="single" w:sz="4" w:space="0" w:color="auto"/>
              <w:bottom w:val="single" w:sz="4" w:space="0" w:color="auto"/>
              <w:right w:val="single" w:sz="4" w:space="0" w:color="auto"/>
            </w:tcBorders>
          </w:tcPr>
          <w:p w14:paraId="24564A94" w14:textId="3EC20319"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a podporuje integrovaný prístup a vytvára synergický efekt s inými aktivitami IROP alebo iných OP. </w:t>
            </w:r>
          </w:p>
        </w:tc>
      </w:tr>
      <w:tr w:rsidR="003E1B8B" w:rsidRPr="00152E2E" w14:paraId="4B1197FF" w14:textId="77777777" w:rsidTr="00BF2E61">
        <w:trPr>
          <w:trHeight w:val="697"/>
        </w:trPr>
        <w:tc>
          <w:tcPr>
            <w:tcW w:w="603" w:type="dxa"/>
            <w:vMerge/>
            <w:tcBorders>
              <w:left w:val="single" w:sz="4" w:space="0" w:color="auto"/>
              <w:bottom w:val="single" w:sz="4" w:space="0" w:color="auto"/>
              <w:right w:val="single" w:sz="4" w:space="0" w:color="auto"/>
            </w:tcBorders>
            <w:vAlign w:val="center"/>
          </w:tcPr>
          <w:p w14:paraId="07AB0EA8" w14:textId="77777777" w:rsidR="003E1B8B" w:rsidRPr="00152E2E" w:rsidRDefault="003E1B8B" w:rsidP="003272C6">
            <w:pPr>
              <w:spacing w:line="288" w:lineRule="auto"/>
              <w:jc w:val="center"/>
              <w:rPr>
                <w:rFonts w:ascii="Arial" w:eastAsiaTheme="minorHAnsi" w:hAnsi="Arial" w:cs="Arial"/>
                <w:color w:val="000000" w:themeColor="text1"/>
                <w:sz w:val="19"/>
                <w:szCs w:val="19"/>
              </w:rPr>
            </w:pPr>
          </w:p>
        </w:tc>
        <w:tc>
          <w:tcPr>
            <w:tcW w:w="2397" w:type="dxa"/>
            <w:vMerge/>
            <w:tcBorders>
              <w:left w:val="single" w:sz="4" w:space="0" w:color="auto"/>
              <w:bottom w:val="single" w:sz="4" w:space="0" w:color="auto"/>
              <w:right w:val="single" w:sz="4" w:space="0" w:color="auto"/>
            </w:tcBorders>
            <w:vAlign w:val="center"/>
          </w:tcPr>
          <w:p w14:paraId="485DE75F" w14:textId="77777777" w:rsidR="003E1B8B" w:rsidRPr="00152E2E" w:rsidRDefault="003E1B8B" w:rsidP="003272C6">
            <w:pPr>
              <w:spacing w:line="288" w:lineRule="auto"/>
              <w:rPr>
                <w:rFonts w:ascii="Arial" w:eastAsia="Helvetica" w:hAnsi="Arial" w:cs="Arial"/>
                <w:color w:val="000000" w:themeColor="text1"/>
                <w:sz w:val="19"/>
                <w:szCs w:val="19"/>
              </w:rPr>
            </w:pPr>
          </w:p>
        </w:tc>
        <w:tc>
          <w:tcPr>
            <w:tcW w:w="4634" w:type="dxa"/>
            <w:vMerge/>
            <w:tcBorders>
              <w:left w:val="single" w:sz="4" w:space="0" w:color="auto"/>
              <w:bottom w:val="single" w:sz="4" w:space="0" w:color="auto"/>
              <w:right w:val="single" w:sz="4" w:space="0" w:color="auto"/>
            </w:tcBorders>
            <w:vAlign w:val="center"/>
          </w:tcPr>
          <w:p w14:paraId="55820505" w14:textId="77777777" w:rsidR="003E1B8B" w:rsidRPr="00152E2E" w:rsidRDefault="003E1B8B" w:rsidP="003272C6">
            <w:pPr>
              <w:spacing w:line="288" w:lineRule="auto"/>
              <w:rPr>
                <w:rFonts w:ascii="Arial" w:eastAsiaTheme="minorHAnsi" w:hAnsi="Arial" w:cs="Arial"/>
                <w:color w:val="000000" w:themeColor="text1"/>
                <w:sz w:val="19"/>
                <w:szCs w:val="19"/>
              </w:rPr>
            </w:pPr>
          </w:p>
        </w:tc>
        <w:tc>
          <w:tcPr>
            <w:tcW w:w="1389" w:type="dxa"/>
            <w:vMerge/>
            <w:tcBorders>
              <w:left w:val="single" w:sz="4" w:space="0" w:color="auto"/>
              <w:bottom w:val="single" w:sz="4" w:space="0" w:color="auto"/>
              <w:right w:val="single" w:sz="4" w:space="0" w:color="auto"/>
            </w:tcBorders>
            <w:vAlign w:val="center"/>
          </w:tcPr>
          <w:p w14:paraId="78078507" w14:textId="77777777" w:rsidR="003E1B8B" w:rsidRPr="00152E2E" w:rsidRDefault="003E1B8B" w:rsidP="003272C6">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5387532E" w14:textId="25197081" w:rsidR="003E1B8B" w:rsidRPr="00152E2E" w:rsidRDefault="003E1B8B" w:rsidP="003272C6">
            <w:pPr>
              <w:widowControl w:val="0"/>
              <w:spacing w:line="288" w:lineRule="auto"/>
              <w:jc w:val="center"/>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0</w:t>
            </w:r>
          </w:p>
        </w:tc>
        <w:tc>
          <w:tcPr>
            <w:tcW w:w="4546" w:type="dxa"/>
            <w:tcBorders>
              <w:top w:val="single" w:sz="4" w:space="0" w:color="auto"/>
              <w:left w:val="single" w:sz="4" w:space="0" w:color="auto"/>
              <w:bottom w:val="single" w:sz="4" w:space="0" w:color="auto"/>
              <w:right w:val="single" w:sz="4" w:space="0" w:color="auto"/>
            </w:tcBorders>
          </w:tcPr>
          <w:p w14:paraId="098EEC72" w14:textId="3397E51C"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nepodporuje integrovaný prístup a nevytvára synergický efekt s inými aktivitami IROP alebo iných OP.</w:t>
            </w:r>
          </w:p>
        </w:tc>
      </w:tr>
    </w:tbl>
    <w:p w14:paraId="7961D0E9" w14:textId="34EA9E93"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7. Popis projektu, príloha Opis projektu</w:t>
      </w:r>
      <w:r w:rsidR="00CA13F3">
        <w:rPr>
          <w:rFonts w:ascii="Arial" w:hAnsi="Arial" w:cs="Arial"/>
          <w:color w:val="000000" w:themeColor="text1"/>
          <w:sz w:val="19"/>
          <w:szCs w:val="19"/>
        </w:rPr>
        <w:t xml:space="preserve"> a príslušnú stratégiu RIÚS/UMR</w:t>
      </w:r>
      <w:r w:rsidRPr="00152E2E">
        <w:rPr>
          <w:rFonts w:ascii="Arial" w:hAnsi="Arial" w:cs="Arial"/>
          <w:color w:val="000000" w:themeColor="text1"/>
          <w:sz w:val="19"/>
          <w:szCs w:val="19"/>
        </w:rPr>
        <w:t>.</w:t>
      </w:r>
    </w:p>
    <w:p w14:paraId="389874DA" w14:textId="77777777" w:rsidR="005D5AC9" w:rsidRPr="00152E2E" w:rsidRDefault="005D5AC9" w:rsidP="0089195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4BC7B2ED" w14:textId="77777777" w:rsidR="005D5AC9" w:rsidRPr="00152E2E" w:rsidRDefault="005D5AC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1504D443" w14:textId="754FDD63" w:rsidR="00DC703D" w:rsidRPr="00DC703D" w:rsidRDefault="005D5AC9" w:rsidP="00DC703D">
      <w:pPr>
        <w:pStyle w:val="aNormal"/>
        <w:rPr>
          <w:rFonts w:ascii="Arial" w:hAnsi="Arial" w:cs="Arial"/>
          <w:color w:val="000000" w:themeColor="text1"/>
          <w:sz w:val="19"/>
          <w:szCs w:val="19"/>
        </w:rPr>
      </w:pPr>
      <w:r w:rsidRPr="00152E2E">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DC703D" w:rsidRPr="00DC703D">
        <w:rPr>
          <w:rFonts w:ascii="Arial" w:hAnsi="Arial" w:cs="Arial"/>
          <w:color w:val="000000" w:themeColor="text1"/>
          <w:sz w:val="19"/>
          <w:szCs w:val="19"/>
        </w:rPr>
        <w:t xml:space="preserve"> Integrovaná operácia musí byť zároveň uvedená v RIÚS/IÚS UMR.</w:t>
      </w:r>
    </w:p>
    <w:p w14:paraId="64698382" w14:textId="1AA92358"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bodovú hodnotu (6/0) na základe vyhodnotenia či navrhovaná integrovaná oprácia spĺňa podmienky stanovené v definícií integrovanej operácie, 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B758EB">
        <w:rPr>
          <w:rFonts w:ascii="Arial" w:hAnsi="Arial" w:cs="Arial"/>
          <w:color w:val="000000" w:themeColor="text1"/>
          <w:sz w:val="19"/>
          <w:szCs w:val="19"/>
        </w:rPr>
        <w:t xml:space="preserve"> </w:t>
      </w:r>
      <w:r w:rsidR="00B758EB" w:rsidRPr="00152E2E">
        <w:rPr>
          <w:rFonts w:ascii="Arial" w:eastAsia="Helvetica" w:hAnsi="Arial" w:cs="Arial"/>
          <w:color w:val="000000" w:themeColor="text1"/>
          <w:sz w:val="19"/>
          <w:szCs w:val="19"/>
        </w:rPr>
        <w:t>uvedenej v RIÚS/ Integrovanej územnej stratégie mestskej oblasti</w:t>
      </w:r>
      <w:r w:rsidRPr="00152E2E">
        <w:rPr>
          <w:rFonts w:ascii="Arial" w:hAnsi="Arial" w:cs="Arial"/>
          <w:color w:val="000000" w:themeColor="text1"/>
          <w:sz w:val="19"/>
          <w:szCs w:val="19"/>
        </w:rPr>
        <w:t>.</w:t>
      </w:r>
    </w:p>
    <w:p w14:paraId="6D0F2741" w14:textId="582D5FA8" w:rsidR="005D5AC9" w:rsidRDefault="005D5AC9" w:rsidP="00F120F3">
      <w:pPr>
        <w:spacing w:before="120" w:after="120" w:line="288" w:lineRule="auto"/>
        <w:jc w:val="both"/>
        <w:rPr>
          <w:rFonts w:ascii="Arial" w:eastAsia="Arial Unicode MS"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152E2E">
        <w:rPr>
          <w:rFonts w:ascii="Arial" w:eastAsia="Arial Unicode MS" w:hAnsi="Arial" w:cs="Arial"/>
          <w:color w:val="000000" w:themeColor="text1"/>
          <w:sz w:val="19"/>
          <w:szCs w:val="19"/>
        </w:rPr>
        <w:t>Hodnotiteľ je povinný uviesť odpoveď pri každom konkrétnom hodnotení bodového kritéria.</w:t>
      </w:r>
    </w:p>
    <w:p w14:paraId="5FBB8646" w14:textId="2CCB3ECB" w:rsidR="00B3459A" w:rsidRDefault="00B3459A" w:rsidP="00F120F3">
      <w:pPr>
        <w:spacing w:before="120" w:after="120" w:line="288" w:lineRule="auto"/>
        <w:jc w:val="both"/>
        <w:rPr>
          <w:rFonts w:ascii="Arial" w:eastAsia="Arial Unicode MS" w:hAnsi="Arial" w:cs="Arial"/>
          <w:color w:val="000000" w:themeColor="text1"/>
          <w:sz w:val="19"/>
          <w:szCs w:val="19"/>
        </w:rPr>
      </w:pPr>
    </w:p>
    <w:p w14:paraId="0C34B52F" w14:textId="6509F52B" w:rsidR="00B3459A" w:rsidRDefault="00B3459A" w:rsidP="00F120F3">
      <w:pPr>
        <w:spacing w:before="120" w:after="120" w:line="288" w:lineRule="auto"/>
        <w:jc w:val="both"/>
        <w:rPr>
          <w:rFonts w:ascii="Arial" w:eastAsia="Arial Unicode MS" w:hAnsi="Arial" w:cs="Arial"/>
          <w:color w:val="000000" w:themeColor="text1"/>
          <w:sz w:val="19"/>
          <w:szCs w:val="19"/>
        </w:rPr>
      </w:pPr>
    </w:p>
    <w:p w14:paraId="4A0F63EA" w14:textId="4BF5FEED" w:rsidR="00B3459A" w:rsidRDefault="00B3459A" w:rsidP="00F120F3">
      <w:pPr>
        <w:spacing w:before="120" w:after="120" w:line="288" w:lineRule="auto"/>
        <w:jc w:val="both"/>
        <w:rPr>
          <w:rFonts w:ascii="Arial" w:eastAsia="Arial Unicode MS" w:hAnsi="Arial" w:cs="Arial"/>
          <w:color w:val="000000" w:themeColor="text1"/>
          <w:sz w:val="19"/>
          <w:szCs w:val="19"/>
        </w:rPr>
      </w:pPr>
    </w:p>
    <w:p w14:paraId="3741AC54" w14:textId="755365D1" w:rsidR="00B3459A" w:rsidRDefault="00B3459A" w:rsidP="00F120F3">
      <w:pPr>
        <w:spacing w:before="120" w:after="120" w:line="288" w:lineRule="auto"/>
        <w:jc w:val="both"/>
        <w:rPr>
          <w:rFonts w:ascii="Arial" w:eastAsia="Arial Unicode MS" w:hAnsi="Arial" w:cs="Arial"/>
          <w:color w:val="000000" w:themeColor="text1"/>
          <w:sz w:val="19"/>
          <w:szCs w:val="19"/>
        </w:rPr>
      </w:pPr>
    </w:p>
    <w:p w14:paraId="1B75F99D" w14:textId="77777777" w:rsidR="00B3459A" w:rsidRDefault="00B3459A" w:rsidP="00F120F3">
      <w:pPr>
        <w:spacing w:before="120" w:after="120" w:line="288" w:lineRule="auto"/>
        <w:jc w:val="both"/>
        <w:rPr>
          <w:rFonts w:ascii="Arial" w:eastAsia="Arial Unicode MS"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056"/>
        <w:gridCol w:w="2977"/>
        <w:gridCol w:w="1387"/>
        <w:gridCol w:w="1557"/>
        <w:gridCol w:w="6411"/>
      </w:tblGrid>
      <w:tr w:rsidR="00720AA3" w:rsidRPr="00152E2E" w14:paraId="795C47E5" w14:textId="77777777" w:rsidTr="00DA2495">
        <w:trPr>
          <w:trHeight w:val="46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909AF3" w14:textId="77777777" w:rsidR="00720AA3" w:rsidRPr="00152E2E" w:rsidRDefault="00720AA3" w:rsidP="00DA2495">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0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953FA2" w14:textId="77777777" w:rsidR="00720AA3" w:rsidRPr="00152E2E" w:rsidRDefault="00720AA3" w:rsidP="00DA2495">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297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B6FE26" w14:textId="77777777" w:rsidR="00720AA3" w:rsidRPr="00152E2E" w:rsidRDefault="00720AA3" w:rsidP="00DA2495">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840B88B" w14:textId="77777777" w:rsidR="00720AA3" w:rsidRPr="00152E2E" w:rsidRDefault="00720AA3" w:rsidP="00DA2495">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5F483F0" w14:textId="77777777" w:rsidR="00720AA3" w:rsidRPr="00152E2E" w:rsidRDefault="00720AA3" w:rsidP="00DA2495">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64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076670E" w14:textId="77777777" w:rsidR="00720AA3" w:rsidRPr="00152E2E" w:rsidRDefault="00720AA3" w:rsidP="00DA2495">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720AA3" w:rsidRPr="00152E2E" w14:paraId="06FF6D89" w14:textId="77777777" w:rsidTr="00DA2495">
        <w:trPr>
          <w:trHeight w:val="697"/>
        </w:trPr>
        <w:tc>
          <w:tcPr>
            <w:tcW w:w="604" w:type="dxa"/>
            <w:vMerge w:val="restart"/>
            <w:tcBorders>
              <w:top w:val="single" w:sz="4" w:space="0" w:color="auto"/>
              <w:left w:val="single" w:sz="4" w:space="0" w:color="auto"/>
              <w:right w:val="single" w:sz="4" w:space="0" w:color="auto"/>
            </w:tcBorders>
            <w:vAlign w:val="center"/>
          </w:tcPr>
          <w:p w14:paraId="643F04CA" w14:textId="77777777" w:rsidR="00720AA3" w:rsidRPr="00152E2E" w:rsidRDefault="00720AA3" w:rsidP="00DA2495">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1.</w:t>
            </w:r>
            <w:r>
              <w:rPr>
                <w:rFonts w:ascii="Arial" w:hAnsi="Arial" w:cs="Arial"/>
                <w:color w:val="000000" w:themeColor="text1"/>
                <w:sz w:val="19"/>
                <w:szCs w:val="19"/>
              </w:rPr>
              <w:t>8</w:t>
            </w:r>
          </w:p>
        </w:tc>
        <w:tc>
          <w:tcPr>
            <w:tcW w:w="2056" w:type="dxa"/>
            <w:vMerge w:val="restart"/>
            <w:tcBorders>
              <w:left w:val="single" w:sz="4" w:space="0" w:color="auto"/>
              <w:right w:val="single" w:sz="4" w:space="0" w:color="auto"/>
            </w:tcBorders>
            <w:vAlign w:val="center"/>
          </w:tcPr>
          <w:p w14:paraId="60A7A919" w14:textId="77777777" w:rsidR="00720AA3" w:rsidRPr="00152E2E" w:rsidRDefault="00720AA3" w:rsidP="00DA2495">
            <w:pPr>
              <w:spacing w:line="288" w:lineRule="auto"/>
              <w:jc w:val="both"/>
              <w:rPr>
                <w:rFonts w:ascii="Arial" w:eastAsia="Helvetica" w:hAnsi="Arial" w:cs="Arial"/>
                <w:color w:val="000000" w:themeColor="text1"/>
                <w:sz w:val="19"/>
                <w:szCs w:val="19"/>
              </w:rPr>
            </w:pPr>
            <w:r>
              <w:rPr>
                <w:rFonts w:ascii="Arial" w:eastAsia="Times New Roman" w:hAnsi="Arial" w:cs="Arial"/>
                <w:sz w:val="19"/>
                <w:szCs w:val="19"/>
              </w:rPr>
              <w:t>Kvalita projektového zámeru</w:t>
            </w:r>
          </w:p>
        </w:tc>
        <w:tc>
          <w:tcPr>
            <w:tcW w:w="2977" w:type="dxa"/>
            <w:vMerge w:val="restart"/>
            <w:tcBorders>
              <w:left w:val="single" w:sz="4" w:space="0" w:color="auto"/>
              <w:right w:val="single" w:sz="4" w:space="0" w:color="auto"/>
            </w:tcBorders>
            <w:vAlign w:val="center"/>
          </w:tcPr>
          <w:p w14:paraId="1B0F1D9E" w14:textId="7FBC1E84" w:rsidR="00720AA3" w:rsidRPr="00152E2E" w:rsidRDefault="00720AA3" w:rsidP="009B0181">
            <w:pPr>
              <w:rPr>
                <w:rFonts w:ascii="Arial" w:hAnsi="Arial" w:cs="Arial"/>
                <w:color w:val="000000" w:themeColor="text1"/>
                <w:sz w:val="19"/>
                <w:szCs w:val="19"/>
              </w:rPr>
            </w:pPr>
            <w:r w:rsidRPr="004545D0">
              <w:rPr>
                <w:rFonts w:ascii="Arial" w:eastAsia="Times New Roman" w:hAnsi="Arial" w:cs="Arial"/>
                <w:sz w:val="19"/>
                <w:szCs w:val="19"/>
              </w:rPr>
              <w:t xml:space="preserve">Posudzuje </w:t>
            </w:r>
            <w:r w:rsidRPr="00A26147">
              <w:rPr>
                <w:rFonts w:ascii="Arial" w:eastAsia="Times New Roman" w:hAnsi="Arial" w:cs="Arial"/>
                <w:sz w:val="19"/>
                <w:szCs w:val="19"/>
              </w:rPr>
              <w:t xml:space="preserve">sa, či projektový zámer </w:t>
            </w:r>
            <w:r w:rsidRPr="00FC74CE">
              <w:rPr>
                <w:rFonts w:ascii="Arial" w:eastAsia="Times New Roman" w:hAnsi="Arial" w:cs="Arial"/>
                <w:sz w:val="19"/>
                <w:szCs w:val="19"/>
              </w:rPr>
              <w:t>vyhovel</w:t>
            </w:r>
            <w:r w:rsidRPr="00A26147">
              <w:rPr>
                <w:rFonts w:ascii="Arial" w:eastAsia="Times New Roman" w:hAnsi="Arial" w:cs="Arial"/>
                <w:sz w:val="19"/>
                <w:szCs w:val="19"/>
              </w:rPr>
              <w:t xml:space="preserve"> podmienk</w:t>
            </w:r>
            <w:r w:rsidRPr="00FC74CE">
              <w:rPr>
                <w:rFonts w:ascii="Arial" w:eastAsia="Times New Roman" w:hAnsi="Arial" w:cs="Arial"/>
                <w:sz w:val="19"/>
                <w:szCs w:val="19"/>
              </w:rPr>
              <w:t>am</w:t>
            </w:r>
            <w:r w:rsidRPr="00A26147">
              <w:rPr>
                <w:rFonts w:ascii="Arial" w:eastAsia="Times New Roman" w:hAnsi="Arial" w:cs="Arial"/>
                <w:sz w:val="19"/>
                <w:szCs w:val="19"/>
              </w:rPr>
              <w:t xml:space="preserve"> </w:t>
            </w:r>
            <w:r w:rsidRPr="00FC74CE">
              <w:rPr>
                <w:rFonts w:ascii="Arial" w:eastAsia="Times New Roman" w:hAnsi="Arial" w:cs="Arial"/>
                <w:sz w:val="19"/>
                <w:szCs w:val="19"/>
              </w:rPr>
              <w:t>stanoveným</w:t>
            </w:r>
            <w:r w:rsidRPr="00A26147">
              <w:rPr>
                <w:rFonts w:ascii="Arial" w:eastAsia="Times New Roman" w:hAnsi="Arial" w:cs="Arial"/>
                <w:sz w:val="19"/>
                <w:szCs w:val="19"/>
              </w:rPr>
              <w:t xml:space="preserve"> vo výzve na predkladanie projektových zámerov</w:t>
            </w:r>
            <w:r w:rsidR="009B0181">
              <w:rPr>
                <w:rFonts w:ascii="Arial" w:eastAsia="Times New Roman" w:hAnsi="Arial" w:cs="Arial"/>
                <w:sz w:val="19"/>
                <w:szCs w:val="19"/>
              </w:rPr>
              <w:t xml:space="preserve">. </w:t>
            </w:r>
          </w:p>
        </w:tc>
        <w:tc>
          <w:tcPr>
            <w:tcW w:w="1387" w:type="dxa"/>
            <w:vMerge w:val="restart"/>
            <w:tcBorders>
              <w:left w:val="single" w:sz="4" w:space="0" w:color="auto"/>
              <w:right w:val="single" w:sz="4" w:space="0" w:color="auto"/>
            </w:tcBorders>
            <w:vAlign w:val="center"/>
          </w:tcPr>
          <w:p w14:paraId="2DF001B4" w14:textId="77777777" w:rsidR="00720AA3" w:rsidRPr="00152E2E" w:rsidRDefault="00720AA3" w:rsidP="00DA2495">
            <w:pPr>
              <w:spacing w:line="288" w:lineRule="auto"/>
              <w:jc w:val="both"/>
              <w:rPr>
                <w:rFonts w:ascii="Arial" w:eastAsia="Helvetica" w:hAnsi="Arial" w:cs="Arial"/>
                <w:color w:val="000000" w:themeColor="text1"/>
                <w:sz w:val="19"/>
                <w:szCs w:val="19"/>
                <w:u w:color="000000"/>
              </w:rPr>
            </w:pPr>
            <w:r w:rsidRPr="00152E2E">
              <w:rPr>
                <w:rFonts w:ascii="Arial" w:eastAsia="Times New Roman" w:hAnsi="Arial" w:cs="Arial"/>
                <w:sz w:val="19"/>
                <w:szCs w:val="19"/>
              </w:rPr>
              <w:t xml:space="preserve">Bodové kritérium </w:t>
            </w:r>
          </w:p>
        </w:tc>
        <w:tc>
          <w:tcPr>
            <w:tcW w:w="1557" w:type="dxa"/>
            <w:tcBorders>
              <w:top w:val="single" w:sz="4" w:space="0" w:color="auto"/>
              <w:left w:val="single" w:sz="4" w:space="0" w:color="auto"/>
              <w:bottom w:val="single" w:sz="4" w:space="0" w:color="auto"/>
              <w:right w:val="single" w:sz="4" w:space="0" w:color="auto"/>
            </w:tcBorders>
            <w:vAlign w:val="center"/>
          </w:tcPr>
          <w:p w14:paraId="6B7E1EEB" w14:textId="77777777" w:rsidR="00720AA3" w:rsidRPr="00152E2E" w:rsidRDefault="00720AA3" w:rsidP="00DA2495">
            <w:pPr>
              <w:widowControl w:val="0"/>
              <w:spacing w:line="288" w:lineRule="auto"/>
              <w:jc w:val="center"/>
              <w:rPr>
                <w:rFonts w:ascii="Arial" w:eastAsia="Helvetica" w:hAnsi="Arial" w:cs="Arial"/>
                <w:color w:val="000000" w:themeColor="text1"/>
                <w:sz w:val="19"/>
                <w:szCs w:val="19"/>
                <w:u w:color="000000"/>
              </w:rPr>
            </w:pPr>
            <w:r w:rsidRPr="00152E2E">
              <w:rPr>
                <w:rFonts w:ascii="Arial" w:eastAsia="Times New Roman" w:hAnsi="Arial" w:cs="Arial"/>
                <w:sz w:val="19"/>
                <w:szCs w:val="19"/>
              </w:rPr>
              <w:t>7</w:t>
            </w:r>
          </w:p>
        </w:tc>
        <w:tc>
          <w:tcPr>
            <w:tcW w:w="6411" w:type="dxa"/>
            <w:tcBorders>
              <w:top w:val="single" w:sz="4" w:space="0" w:color="auto"/>
              <w:left w:val="single" w:sz="4" w:space="0" w:color="auto"/>
              <w:bottom w:val="single" w:sz="4" w:space="0" w:color="auto"/>
              <w:right w:val="single" w:sz="4" w:space="0" w:color="auto"/>
            </w:tcBorders>
            <w:vAlign w:val="center"/>
          </w:tcPr>
          <w:p w14:paraId="607516FA" w14:textId="6EEBAEC1" w:rsidR="00720AA3" w:rsidRPr="00152E2E" w:rsidRDefault="00720AA3" w:rsidP="009B0181">
            <w:pPr>
              <w:spacing w:line="288" w:lineRule="auto"/>
              <w:jc w:val="both"/>
              <w:rPr>
                <w:rFonts w:ascii="Arial" w:eastAsia="Helvetica" w:hAnsi="Arial" w:cs="Arial"/>
                <w:color w:val="000000" w:themeColor="text1"/>
                <w:sz w:val="19"/>
                <w:szCs w:val="19"/>
              </w:rPr>
            </w:pPr>
            <w:r>
              <w:rPr>
                <w:rFonts w:ascii="Arial" w:eastAsia="Times New Roman" w:hAnsi="Arial" w:cs="Arial"/>
                <w:sz w:val="19"/>
                <w:szCs w:val="19"/>
              </w:rPr>
              <w:t>Projektovému zámeru bola vydaná hodnotiaca správa projektového zámeru</w:t>
            </w:r>
            <w:r w:rsidR="009B0181">
              <w:rPr>
                <w:rFonts w:ascii="Arial" w:eastAsia="Times New Roman" w:hAnsi="Arial" w:cs="Arial"/>
                <w:sz w:val="19"/>
                <w:szCs w:val="19"/>
              </w:rPr>
              <w:t xml:space="preserve"> alebo oznámenie o zastavení posudzovania projektového zámeru.</w:t>
            </w:r>
            <w:r>
              <w:rPr>
                <w:rFonts w:ascii="Arial" w:eastAsia="Times New Roman" w:hAnsi="Arial" w:cs="Arial"/>
                <w:sz w:val="19"/>
                <w:szCs w:val="19"/>
              </w:rPr>
              <w:t xml:space="preserve">. </w:t>
            </w:r>
          </w:p>
        </w:tc>
      </w:tr>
      <w:tr w:rsidR="00720AA3" w:rsidRPr="00152E2E" w14:paraId="57287E7A" w14:textId="77777777" w:rsidTr="00DA2495">
        <w:trPr>
          <w:trHeight w:val="697"/>
        </w:trPr>
        <w:tc>
          <w:tcPr>
            <w:tcW w:w="604" w:type="dxa"/>
            <w:vMerge/>
            <w:tcBorders>
              <w:left w:val="single" w:sz="4" w:space="0" w:color="auto"/>
              <w:bottom w:val="single" w:sz="4" w:space="0" w:color="auto"/>
              <w:right w:val="single" w:sz="4" w:space="0" w:color="auto"/>
            </w:tcBorders>
            <w:vAlign w:val="center"/>
          </w:tcPr>
          <w:p w14:paraId="1019C5CA" w14:textId="77777777" w:rsidR="00720AA3" w:rsidRPr="00152E2E" w:rsidRDefault="00720AA3" w:rsidP="00DA2495">
            <w:pPr>
              <w:spacing w:line="288" w:lineRule="auto"/>
              <w:jc w:val="center"/>
              <w:rPr>
                <w:rFonts w:ascii="Arial" w:hAnsi="Arial" w:cs="Arial"/>
                <w:color w:val="000000" w:themeColor="text1"/>
                <w:sz w:val="19"/>
                <w:szCs w:val="19"/>
              </w:rPr>
            </w:pPr>
          </w:p>
        </w:tc>
        <w:tc>
          <w:tcPr>
            <w:tcW w:w="2056" w:type="dxa"/>
            <w:vMerge/>
            <w:tcBorders>
              <w:left w:val="single" w:sz="4" w:space="0" w:color="auto"/>
              <w:right w:val="single" w:sz="4" w:space="0" w:color="auto"/>
            </w:tcBorders>
            <w:vAlign w:val="center"/>
          </w:tcPr>
          <w:p w14:paraId="47C57F85" w14:textId="77777777" w:rsidR="00720AA3" w:rsidRPr="00152E2E" w:rsidRDefault="00720AA3" w:rsidP="00DA2495">
            <w:pPr>
              <w:spacing w:line="288" w:lineRule="auto"/>
              <w:rPr>
                <w:rFonts w:ascii="Arial" w:eastAsia="Helvetica" w:hAnsi="Arial" w:cs="Arial"/>
                <w:color w:val="000000" w:themeColor="text1"/>
                <w:sz w:val="19"/>
                <w:szCs w:val="19"/>
              </w:rPr>
            </w:pPr>
          </w:p>
        </w:tc>
        <w:tc>
          <w:tcPr>
            <w:tcW w:w="2977" w:type="dxa"/>
            <w:vMerge/>
            <w:tcBorders>
              <w:left w:val="single" w:sz="4" w:space="0" w:color="auto"/>
              <w:right w:val="single" w:sz="4" w:space="0" w:color="auto"/>
            </w:tcBorders>
            <w:vAlign w:val="center"/>
          </w:tcPr>
          <w:p w14:paraId="7EB9E070" w14:textId="77777777" w:rsidR="00720AA3" w:rsidRPr="00152E2E" w:rsidRDefault="00720AA3" w:rsidP="00DA2495">
            <w:pPr>
              <w:spacing w:line="288" w:lineRule="auto"/>
              <w:rPr>
                <w:rFonts w:ascii="Arial" w:hAnsi="Arial" w:cs="Arial"/>
                <w:color w:val="000000" w:themeColor="text1"/>
                <w:sz w:val="19"/>
                <w:szCs w:val="19"/>
              </w:rPr>
            </w:pPr>
          </w:p>
        </w:tc>
        <w:tc>
          <w:tcPr>
            <w:tcW w:w="1387" w:type="dxa"/>
            <w:vMerge/>
            <w:tcBorders>
              <w:left w:val="single" w:sz="4" w:space="0" w:color="auto"/>
              <w:right w:val="single" w:sz="4" w:space="0" w:color="auto"/>
            </w:tcBorders>
            <w:vAlign w:val="center"/>
          </w:tcPr>
          <w:p w14:paraId="3BE421B3" w14:textId="77777777" w:rsidR="00720AA3" w:rsidRPr="00152E2E" w:rsidRDefault="00720AA3" w:rsidP="00DA2495">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tcPr>
          <w:p w14:paraId="39ED90FE" w14:textId="7017CE4D" w:rsidR="00720AA3" w:rsidRPr="00152E2E" w:rsidRDefault="00720AA3" w:rsidP="00272DFD">
            <w:pPr>
              <w:widowControl w:val="0"/>
              <w:spacing w:line="288" w:lineRule="auto"/>
              <w:jc w:val="center"/>
              <w:rPr>
                <w:rFonts w:ascii="Arial" w:eastAsia="Helvetica" w:hAnsi="Arial" w:cs="Arial"/>
                <w:color w:val="000000" w:themeColor="text1"/>
                <w:sz w:val="19"/>
                <w:szCs w:val="19"/>
                <w:u w:color="000000"/>
              </w:rPr>
            </w:pPr>
            <w:r w:rsidRPr="00152E2E">
              <w:rPr>
                <w:rFonts w:ascii="Arial" w:eastAsia="Times New Roman" w:hAnsi="Arial" w:cs="Arial"/>
                <w:sz w:val="19"/>
                <w:szCs w:val="19"/>
              </w:rPr>
              <w:t>0</w:t>
            </w:r>
          </w:p>
        </w:tc>
        <w:tc>
          <w:tcPr>
            <w:tcW w:w="6411" w:type="dxa"/>
            <w:tcBorders>
              <w:top w:val="single" w:sz="4" w:space="0" w:color="auto"/>
              <w:left w:val="single" w:sz="4" w:space="0" w:color="auto"/>
              <w:bottom w:val="single" w:sz="4" w:space="0" w:color="auto"/>
              <w:right w:val="single" w:sz="4" w:space="0" w:color="auto"/>
            </w:tcBorders>
            <w:vAlign w:val="center"/>
          </w:tcPr>
          <w:p w14:paraId="69E02641" w14:textId="629C1C2B" w:rsidR="00720AA3" w:rsidRPr="00152E2E" w:rsidRDefault="009B0181" w:rsidP="00DA2495">
            <w:pPr>
              <w:spacing w:line="288" w:lineRule="auto"/>
              <w:jc w:val="both"/>
              <w:rPr>
                <w:rFonts w:ascii="Arial" w:eastAsia="Helvetica" w:hAnsi="Arial" w:cs="Arial"/>
                <w:color w:val="000000" w:themeColor="text1"/>
                <w:sz w:val="19"/>
                <w:szCs w:val="19"/>
              </w:rPr>
            </w:pPr>
            <w:r>
              <w:rPr>
                <w:rFonts w:ascii="Arial" w:eastAsia="Times New Roman" w:hAnsi="Arial" w:cs="Arial"/>
                <w:sz w:val="19"/>
                <w:szCs w:val="19"/>
              </w:rPr>
              <w:t>Neuplatňuje sa.</w:t>
            </w:r>
            <w:r>
              <w:rPr>
                <w:rStyle w:val="Odkaznapoznmkupodiarou"/>
                <w:rFonts w:ascii="Arial" w:eastAsia="Times New Roman" w:hAnsi="Arial"/>
                <w:sz w:val="19"/>
                <w:szCs w:val="19"/>
              </w:rPr>
              <w:footnoteReference w:id="6"/>
            </w:r>
          </w:p>
        </w:tc>
      </w:tr>
    </w:tbl>
    <w:p w14:paraId="4788F99E" w14:textId="7F17DEC2" w:rsidR="00720AA3" w:rsidRPr="00152E2E" w:rsidRDefault="00720AA3" w:rsidP="00720AA3">
      <w:pPr>
        <w:spacing w:before="120"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w:t>
      </w:r>
      <w:r w:rsidR="00C26EA3">
        <w:rPr>
          <w:rFonts w:ascii="Arial" w:hAnsi="Arial" w:cs="Arial"/>
          <w:color w:val="000000" w:themeColor="text1"/>
          <w:sz w:val="19"/>
          <w:szCs w:val="19"/>
        </w:rPr>
        <w:t xml:space="preserve">, </w:t>
      </w:r>
      <w:r w:rsidRPr="00152E2E">
        <w:rPr>
          <w:rFonts w:ascii="Arial" w:hAnsi="Arial" w:cs="Arial"/>
          <w:color w:val="000000" w:themeColor="text1"/>
          <w:sz w:val="19"/>
          <w:szCs w:val="19"/>
        </w:rPr>
        <w:t>Hodnotiaca správa projektového zámeru</w:t>
      </w:r>
      <w:r w:rsidR="00017AB7">
        <w:rPr>
          <w:rFonts w:ascii="Arial" w:hAnsi="Arial" w:cs="Arial"/>
          <w:color w:val="000000" w:themeColor="text1"/>
          <w:sz w:val="19"/>
          <w:szCs w:val="19"/>
        </w:rPr>
        <w:t>, O</w:t>
      </w:r>
      <w:r w:rsidR="00017AB7">
        <w:rPr>
          <w:rFonts w:ascii="Arial" w:eastAsia="Times New Roman" w:hAnsi="Arial" w:cs="Arial"/>
          <w:sz w:val="19"/>
          <w:szCs w:val="19"/>
        </w:rPr>
        <w:t>známenie o zastavení posudzovania projektového zámeru..</w:t>
      </w:r>
    </w:p>
    <w:p w14:paraId="19B9AF5B" w14:textId="1A6807EB" w:rsidR="00272DFD" w:rsidRDefault="000C5CE4" w:rsidP="00017937">
      <w:pPr>
        <w:spacing w:before="120" w:after="0" w:line="288" w:lineRule="auto"/>
        <w:jc w:val="both"/>
        <w:rPr>
          <w:rFonts w:ascii="Arial" w:hAnsi="Arial" w:cs="Arial"/>
          <w:color w:val="000000" w:themeColor="text1"/>
          <w:sz w:val="19"/>
          <w:szCs w:val="19"/>
        </w:rPr>
      </w:pPr>
      <w:r>
        <w:rPr>
          <w:rFonts w:ascii="Arial" w:hAnsi="Arial" w:cs="Arial"/>
          <w:color w:val="000000" w:themeColor="text1"/>
          <w:sz w:val="19"/>
          <w:szCs w:val="19"/>
        </w:rPr>
        <w:t xml:space="preserve">Hodnotiteľ </w:t>
      </w:r>
      <w:r w:rsidRPr="003643D1">
        <w:rPr>
          <w:rFonts w:ascii="Arial" w:hAnsi="Arial" w:cs="Arial"/>
          <w:color w:val="000000" w:themeColor="text1"/>
          <w:sz w:val="19"/>
          <w:szCs w:val="19"/>
        </w:rPr>
        <w:t xml:space="preserve">priradí </w:t>
      </w:r>
      <w:r>
        <w:rPr>
          <w:rFonts w:ascii="Arial" w:hAnsi="Arial" w:cs="Arial"/>
          <w:color w:val="000000" w:themeColor="text1"/>
          <w:sz w:val="19"/>
          <w:szCs w:val="19"/>
        </w:rPr>
        <w:t>ŽoNFP, ktorej bola k projektovému zámeru</w:t>
      </w:r>
      <w:r w:rsidRPr="00B20270">
        <w:rPr>
          <w:rFonts w:ascii="Arial" w:hAnsi="Arial" w:cs="Arial"/>
          <w:color w:val="000000" w:themeColor="text1"/>
          <w:sz w:val="19"/>
          <w:szCs w:val="19"/>
        </w:rPr>
        <w:t xml:space="preserve"> </w:t>
      </w:r>
      <w:r>
        <w:rPr>
          <w:rFonts w:ascii="Arial" w:hAnsi="Arial" w:cs="Arial"/>
          <w:color w:val="000000" w:themeColor="text1"/>
          <w:sz w:val="19"/>
          <w:szCs w:val="19"/>
        </w:rPr>
        <w:t xml:space="preserve">vydaná pozitívna/negatívna hodnotiaca správa alebo oznámenie o zastavení posudzovania projektového zámeru, </w:t>
      </w:r>
      <w:r w:rsidRPr="003643D1">
        <w:rPr>
          <w:rFonts w:ascii="Arial" w:hAnsi="Arial" w:cs="Arial"/>
          <w:color w:val="000000" w:themeColor="text1"/>
          <w:sz w:val="19"/>
          <w:szCs w:val="19"/>
        </w:rPr>
        <w:t>bodov</w:t>
      </w:r>
      <w:r>
        <w:rPr>
          <w:rFonts w:ascii="Arial" w:hAnsi="Arial" w:cs="Arial"/>
          <w:color w:val="000000" w:themeColor="text1"/>
          <w:sz w:val="19"/>
          <w:szCs w:val="19"/>
        </w:rPr>
        <w:t>ú</w:t>
      </w:r>
      <w:r w:rsidRPr="003643D1">
        <w:rPr>
          <w:rFonts w:ascii="Arial" w:hAnsi="Arial" w:cs="Arial"/>
          <w:color w:val="000000" w:themeColor="text1"/>
          <w:sz w:val="19"/>
          <w:szCs w:val="19"/>
        </w:rPr>
        <w:t xml:space="preserve"> hodnotu (7) bodov</w:t>
      </w:r>
      <w:r>
        <w:rPr>
          <w:rFonts w:ascii="Arial" w:hAnsi="Arial" w:cs="Arial"/>
          <w:color w:val="000000" w:themeColor="text1"/>
          <w:sz w:val="19"/>
          <w:szCs w:val="19"/>
        </w:rPr>
        <w:t xml:space="preserve">. Bodové hodnotenie (0) sa pri hodnotení predmetného kritéria neuplatňuje. </w:t>
      </w:r>
    </w:p>
    <w:p w14:paraId="7779CBCB" w14:textId="71658C92" w:rsidR="00720AA3" w:rsidRDefault="00720AA3" w:rsidP="00017937">
      <w:pPr>
        <w:spacing w:before="120" w:after="0" w:line="288" w:lineRule="auto"/>
        <w:jc w:val="both"/>
        <w:rPr>
          <w:rFonts w:ascii="Arial" w:eastAsia="Arial Unicode MS" w:hAnsi="Arial" w:cs="Arial"/>
          <w:color w:val="000000" w:themeColor="text1"/>
          <w:sz w:val="19"/>
          <w:szCs w:val="19"/>
        </w:rPr>
      </w:pPr>
      <w:r w:rsidRPr="003643D1">
        <w:rPr>
          <w:rFonts w:ascii="Arial" w:hAnsi="Arial" w:cs="Arial"/>
          <w:color w:val="000000" w:themeColor="text1"/>
          <w:sz w:val="19"/>
          <w:szCs w:val="19"/>
        </w:rPr>
        <w:t>Hodnotiteľ svoj</w:t>
      </w:r>
      <w:r w:rsidR="00142B0E">
        <w:rPr>
          <w:rFonts w:ascii="Arial" w:hAnsi="Arial" w:cs="Arial"/>
          <w:color w:val="000000" w:themeColor="text1"/>
          <w:sz w:val="19"/>
          <w:szCs w:val="19"/>
        </w:rPr>
        <w:t xml:space="preserve">u </w:t>
      </w:r>
      <w:r w:rsidRPr="003643D1">
        <w:rPr>
          <w:rFonts w:ascii="Arial" w:hAnsi="Arial" w:cs="Arial"/>
          <w:color w:val="000000" w:themeColor="text1"/>
          <w:sz w:val="19"/>
          <w:szCs w:val="19"/>
        </w:rPr>
        <w:t xml:space="preserve">odpoveď zdôvodní v hodnotiacom hárku odborného hodnotenia v časti Komentár a súčasne uvedie odkaz na dokument alebo relevantnú časť (ŽoNFP a relevantnej prílohy), na základe ktorej bolo vykonané hodnotenie. </w:t>
      </w:r>
      <w:r w:rsidRPr="003643D1">
        <w:rPr>
          <w:rFonts w:ascii="Arial" w:eastAsia="Arial Unicode MS" w:hAnsi="Arial" w:cs="Arial"/>
          <w:color w:val="000000" w:themeColor="text1"/>
          <w:sz w:val="19"/>
          <w:szCs w:val="19"/>
        </w:rPr>
        <w:t>Hodnotiteľ je povinný uviesť odpoveď pri každom konkrétnom hodnotení bodového kritéria.</w:t>
      </w:r>
    </w:p>
    <w:tbl>
      <w:tblPr>
        <w:tblStyle w:val="TableGrid4"/>
        <w:tblW w:w="0" w:type="auto"/>
        <w:tblLook w:val="04A0" w:firstRow="1" w:lastRow="0" w:firstColumn="1" w:lastColumn="0" w:noHBand="0" w:noVBand="1"/>
      </w:tblPr>
      <w:tblGrid>
        <w:gridCol w:w="594"/>
        <w:gridCol w:w="14398"/>
      </w:tblGrid>
      <w:tr w:rsidR="006B000A" w:rsidRPr="00152E2E" w14:paraId="017A8061" w14:textId="77777777" w:rsidTr="00973C38">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152E2E" w:rsidRDefault="006B000A" w:rsidP="008836B7">
            <w:pPr>
              <w:widowControl w:val="0"/>
              <w:spacing w:line="288" w:lineRule="auto"/>
              <w:ind w:right="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2.</w:t>
            </w:r>
          </w:p>
        </w:tc>
        <w:tc>
          <w:tcPr>
            <w:tcW w:w="143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152E2E" w:rsidRDefault="006B000A" w:rsidP="008836B7">
            <w:pPr>
              <w:spacing w:line="288" w:lineRule="auto"/>
              <w:rPr>
                <w:rFonts w:ascii="Arial" w:eastAsia="Helvetica" w:hAnsi="Arial" w:cs="Arial"/>
                <w:color w:val="000000" w:themeColor="text1"/>
                <w:sz w:val="19"/>
                <w:szCs w:val="19"/>
              </w:rPr>
            </w:pPr>
            <w:r w:rsidRPr="00152E2E">
              <w:rPr>
                <w:rFonts w:ascii="Arial" w:hAnsi="Arial" w:cs="Arial"/>
                <w:b/>
                <w:bCs/>
                <w:color w:val="000000" w:themeColor="text1"/>
                <w:sz w:val="19"/>
                <w:szCs w:val="19"/>
              </w:rPr>
              <w:t>Navrhovaný spôsob realizácie projektu</w:t>
            </w:r>
          </w:p>
        </w:tc>
      </w:tr>
    </w:tbl>
    <w:p w14:paraId="55BA3E33" w14:textId="77777777" w:rsidR="00BE2F8F" w:rsidRPr="00152E2E" w:rsidRDefault="00BE2F8F" w:rsidP="001C495C">
      <w:pPr>
        <w:spacing w:after="0"/>
      </w:pPr>
    </w:p>
    <w:tbl>
      <w:tblPr>
        <w:tblStyle w:val="TableGrid4"/>
        <w:tblW w:w="0" w:type="auto"/>
        <w:tblLook w:val="04A0" w:firstRow="1" w:lastRow="0" w:firstColumn="1" w:lastColumn="0" w:noHBand="0" w:noVBand="1"/>
      </w:tblPr>
      <w:tblGrid>
        <w:gridCol w:w="604"/>
        <w:gridCol w:w="1914"/>
        <w:gridCol w:w="2835"/>
        <w:gridCol w:w="1388"/>
        <w:gridCol w:w="1557"/>
        <w:gridCol w:w="6694"/>
      </w:tblGrid>
      <w:tr w:rsidR="00D60222" w:rsidRPr="00152E2E" w14:paraId="7E1A3250" w14:textId="77777777" w:rsidTr="00973C38">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191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152E2E" w:rsidRDefault="00C32A3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66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1CAE81EA" w14:textId="77777777" w:rsidTr="00973C38">
        <w:trPr>
          <w:trHeight w:val="913"/>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2.1</w:t>
            </w:r>
          </w:p>
        </w:tc>
        <w:tc>
          <w:tcPr>
            <w:tcW w:w="1914" w:type="dxa"/>
            <w:vMerge w:val="restart"/>
            <w:tcBorders>
              <w:top w:val="single" w:sz="4" w:space="0" w:color="auto"/>
              <w:left w:val="single" w:sz="4" w:space="0" w:color="auto"/>
              <w:bottom w:val="single" w:sz="4" w:space="0" w:color="auto"/>
              <w:right w:val="single" w:sz="4" w:space="0" w:color="auto"/>
            </w:tcBorders>
            <w:vAlign w:val="center"/>
            <w:hideMark/>
          </w:tcPr>
          <w:p w14:paraId="185E8D43" w14:textId="264AE671" w:rsidR="002B7643" w:rsidRPr="00152E2E" w:rsidRDefault="002B7643" w:rsidP="001C495C">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Vhodnosť a prepojenosť navrhovaných aktivít projektu vo vzťahu k východiskovej situácii a k stanoveným cieľom projektu</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51C6FA21" w14:textId="77777777" w:rsidR="002B7643" w:rsidRPr="00152E2E" w:rsidRDefault="002B7643"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597697AF" w14:textId="77777777" w:rsidR="002B7643" w:rsidRPr="00152E2E" w:rsidRDefault="002B7643" w:rsidP="001C495C">
            <w:pPr>
              <w:spacing w:line="288" w:lineRule="auto"/>
              <w:rPr>
                <w:rFonts w:ascii="Arial" w:hAnsi="Arial" w:cs="Arial"/>
                <w:color w:val="000000" w:themeColor="text1"/>
                <w:sz w:val="19"/>
                <w:szCs w:val="19"/>
              </w:rPr>
            </w:pPr>
          </w:p>
          <w:p w14:paraId="7E5DF1A4" w14:textId="22773207" w:rsidR="002B7643" w:rsidRPr="00152E2E" w:rsidRDefault="002B7643" w:rsidP="001C495C">
            <w:pPr>
              <w:spacing w:line="288" w:lineRule="auto"/>
              <w:rPr>
                <w:rFonts w:ascii="Arial"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391A114B"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Bodové</w:t>
            </w:r>
          </w:p>
          <w:p w14:paraId="6EC81997" w14:textId="3816401D"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D8A97A4" w14:textId="356A53F1"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6694" w:type="dxa"/>
            <w:tcBorders>
              <w:top w:val="single" w:sz="4" w:space="0" w:color="auto"/>
              <w:left w:val="single" w:sz="4" w:space="0" w:color="auto"/>
              <w:bottom w:val="single" w:sz="4" w:space="0" w:color="auto"/>
              <w:right w:val="single" w:sz="4" w:space="0" w:color="auto"/>
            </w:tcBorders>
            <w:vAlign w:val="center"/>
            <w:hideMark/>
          </w:tcPr>
          <w:p w14:paraId="18E823B4" w14:textId="1E5A281B"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4E4012" w:rsidRPr="00152E2E" w14:paraId="22DF6D85" w14:textId="77777777" w:rsidTr="00973C38">
        <w:trPr>
          <w:trHeight w:val="129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914"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FC512CA" w14:textId="2973C636" w:rsidR="004E4012" w:rsidRPr="00152E2E" w:rsidRDefault="004E4012"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3</w:t>
            </w:r>
          </w:p>
        </w:tc>
        <w:tc>
          <w:tcPr>
            <w:tcW w:w="6694" w:type="dxa"/>
            <w:tcBorders>
              <w:top w:val="single" w:sz="4" w:space="0" w:color="auto"/>
              <w:left w:val="single" w:sz="4" w:space="0" w:color="auto"/>
              <w:bottom w:val="single" w:sz="4" w:space="0" w:color="auto"/>
              <w:right w:val="single" w:sz="4" w:space="0" w:color="auto"/>
            </w:tcBorders>
            <w:vAlign w:val="center"/>
            <w:hideMark/>
          </w:tcPr>
          <w:p w14:paraId="466EC745" w14:textId="123D96A8" w:rsidR="004E4012" w:rsidRPr="00152E2E" w:rsidRDefault="004E4012" w:rsidP="00FF2558">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4E4012" w:rsidRPr="00152E2E" w14:paraId="07AD65C7" w14:textId="77777777" w:rsidTr="00973C38">
        <w:trPr>
          <w:trHeight w:val="129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70795DC8"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914" w:type="dxa"/>
            <w:vMerge/>
            <w:tcBorders>
              <w:top w:val="single" w:sz="4" w:space="0" w:color="auto"/>
              <w:left w:val="single" w:sz="4" w:space="0" w:color="auto"/>
              <w:bottom w:val="single" w:sz="4" w:space="0" w:color="auto"/>
              <w:right w:val="single" w:sz="4" w:space="0" w:color="auto"/>
            </w:tcBorders>
            <w:vAlign w:val="center"/>
            <w:hideMark/>
          </w:tcPr>
          <w:p w14:paraId="7B0FB305"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2453C047" w14:textId="77777777" w:rsidR="004E4012" w:rsidRPr="00152E2E" w:rsidRDefault="004E4012" w:rsidP="003272C6">
            <w:pPr>
              <w:spacing w:line="288" w:lineRule="auto"/>
              <w:rPr>
                <w:rFonts w:ascii="Arial" w:eastAsiaTheme="minorHAnsi"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3C042834" w14:textId="77777777" w:rsidR="004E4012" w:rsidRPr="00152E2E" w:rsidRDefault="004E4012" w:rsidP="003272C6">
            <w:pPr>
              <w:spacing w:line="288" w:lineRule="auto"/>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6872684" w14:textId="09D4AC8A" w:rsidR="004E4012" w:rsidRPr="00152E2E" w:rsidRDefault="004E4012"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6694" w:type="dxa"/>
            <w:tcBorders>
              <w:top w:val="single" w:sz="4" w:space="0" w:color="auto"/>
              <w:left w:val="single" w:sz="4" w:space="0" w:color="auto"/>
              <w:bottom w:val="single" w:sz="4" w:space="0" w:color="auto"/>
              <w:right w:val="single" w:sz="4" w:space="0" w:color="auto"/>
            </w:tcBorders>
            <w:vAlign w:val="center"/>
            <w:hideMark/>
          </w:tcPr>
          <w:p w14:paraId="09DD3E58" w14:textId="4AE816A6" w:rsidR="004E4012" w:rsidRPr="00152E2E" w:rsidRDefault="004E4012" w:rsidP="00FF2558">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162CC5E6" w14:textId="2CED3F29" w:rsidR="00F9493A" w:rsidRPr="00152E2E" w:rsidRDefault="00F9493A" w:rsidP="00325D99">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najmä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častiach</w:t>
      </w:r>
      <w:r w:rsidR="00E84937">
        <w:rPr>
          <w:rFonts w:ascii="Arial" w:hAnsi="Arial" w:cs="Arial"/>
          <w:color w:val="000000" w:themeColor="text1"/>
          <w:sz w:val="19"/>
          <w:szCs w:val="19"/>
        </w:rPr>
        <w:t xml:space="preserve"> ŽoNFP</w:t>
      </w:r>
      <w:r w:rsidRPr="00152E2E">
        <w:rPr>
          <w:rFonts w:ascii="Arial" w:hAnsi="Arial" w:cs="Arial"/>
          <w:color w:val="000000" w:themeColor="text1"/>
          <w:sz w:val="19"/>
          <w:szCs w:val="19"/>
        </w:rPr>
        <w:t>: 7. Popis projektu, 10.1 Aktivity projektu a očakávané merateľné ukazovatele, 10.2. Prehľad merateľných ukazovateľov projektu.</w:t>
      </w:r>
    </w:p>
    <w:p w14:paraId="4EB0B4B0" w14:textId="77777777" w:rsidR="00F9493A" w:rsidRPr="00152E2E" w:rsidRDefault="00F9493A" w:rsidP="00973C38">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C109D40" w14:textId="31131268"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navrhované aktivity projektu sú dostatočne odôvodnené a vychádzajú z definovaných potrieb žiadateľa, </w:t>
      </w:r>
    </w:p>
    <w:p w14:paraId="546D8DDF" w14:textId="0910C29A"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všetky aktivity smerujú k napĺňaniu cieľov projektu</w:t>
      </w:r>
      <w:r w:rsidR="00891959" w:rsidRPr="00152E2E">
        <w:rPr>
          <w:rFonts w:ascii="Arial" w:hAnsi="Arial" w:cs="Arial"/>
          <w:color w:val="000000" w:themeColor="text1"/>
          <w:sz w:val="19"/>
          <w:szCs w:val="19"/>
          <w:lang w:val="sk-SK"/>
        </w:rPr>
        <w:t>,</w:t>
      </w:r>
    </w:p>
    <w:p w14:paraId="09E873F7" w14:textId="77777777"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35B576F0" w14:textId="2F9E1768"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medzi neoprávnené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(tie následne vyhodnotí a vyčísli v hodnotiacich kritériách 4.1, 4.2 a 4.4.). </w:t>
      </w:r>
    </w:p>
    <w:p w14:paraId="0DA0B579" w14:textId="0C0162B3"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DC703D">
        <w:rPr>
          <w:rFonts w:ascii="Arial" w:hAnsi="Arial" w:cs="Arial"/>
          <w:color w:val="000000" w:themeColor="text1"/>
          <w:sz w:val="19"/>
          <w:szCs w:val="19"/>
        </w:rPr>
        <w:t xml:space="preserve">(vrátane) </w:t>
      </w:r>
      <w:r w:rsidRPr="00152E2E">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59F00EB0" w14:textId="42CA7AB2" w:rsidR="00F9493A" w:rsidRDefault="00F9493A"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CD1E10B" w14:textId="77777777" w:rsidR="00325D99" w:rsidRPr="00152E2E" w:rsidRDefault="00325D99"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391"/>
        <w:gridCol w:w="3776"/>
        <w:gridCol w:w="1389"/>
        <w:gridCol w:w="1557"/>
        <w:gridCol w:w="5275"/>
      </w:tblGrid>
      <w:tr w:rsidR="004A7540" w:rsidRPr="00152E2E" w14:paraId="0F31A32C" w14:textId="77777777" w:rsidTr="00FF2558">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8CCF9D"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05B3DF"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77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D232F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FA66CE" w14:textId="77777777" w:rsidR="004A7540" w:rsidRPr="00152E2E" w:rsidRDefault="004A7540" w:rsidP="00EA666F">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46B957"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2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41038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4E4012" w:rsidRPr="00152E2E" w14:paraId="4E32B2EB" w14:textId="77777777" w:rsidTr="00FF2558">
        <w:trPr>
          <w:trHeight w:val="1038"/>
        </w:trPr>
        <w:tc>
          <w:tcPr>
            <w:tcW w:w="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6326D" w14:textId="77777777"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2.2</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2E693CBE" w14:textId="13EBE3FC" w:rsidR="004E4012" w:rsidRPr="00152E2E" w:rsidRDefault="004E4012"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vhodnosti navrhovaných aktivít z vecného a časového hľadiska</w:t>
            </w:r>
          </w:p>
        </w:tc>
        <w:tc>
          <w:tcPr>
            <w:tcW w:w="3776" w:type="dxa"/>
            <w:vMerge w:val="restart"/>
            <w:tcBorders>
              <w:top w:val="single" w:sz="4" w:space="0" w:color="auto"/>
              <w:left w:val="single" w:sz="4" w:space="0" w:color="auto"/>
              <w:bottom w:val="single" w:sz="4" w:space="0" w:color="auto"/>
              <w:right w:val="single" w:sz="4" w:space="0" w:color="auto"/>
            </w:tcBorders>
            <w:vAlign w:val="center"/>
            <w:hideMark/>
          </w:tcPr>
          <w:p w14:paraId="164C00E5" w14:textId="76F65711" w:rsidR="004E4012" w:rsidRPr="00152E2E" w:rsidRDefault="004E4012"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kvalitatívna úroveň a využiteľnosť výstupov projektu, účinnosť a logická previazanosť aktivít projektu, chronologická nadväznosť aktivít projektu, vhodnosť a reálnosť dĺžky trvania jednotlivých aktivít, </w:t>
            </w:r>
            <w:r>
              <w:rPr>
                <w:rFonts w:ascii="Arial" w:hAnsi="Arial" w:cs="Arial"/>
                <w:color w:val="000000" w:themeColor="text1"/>
                <w:sz w:val="19"/>
                <w:szCs w:val="19"/>
              </w:rPr>
              <w:t xml:space="preserve">relevancia k projektovým ukazovateľom, </w:t>
            </w:r>
            <w:r w:rsidRPr="00152E2E">
              <w:rPr>
                <w:rFonts w:ascii="Arial" w:hAnsi="Arial" w:cs="Arial"/>
                <w:color w:val="000000" w:themeColor="text1"/>
                <w:sz w:val="19"/>
                <w:szCs w:val="19"/>
              </w:rPr>
              <w:t>súlad časového plánu s ďalšou súvisiacou dokumentáciou.</w:t>
            </w:r>
          </w:p>
        </w:tc>
        <w:tc>
          <w:tcPr>
            <w:tcW w:w="1389" w:type="dxa"/>
            <w:vMerge w:val="restart"/>
            <w:tcBorders>
              <w:top w:val="single" w:sz="4" w:space="0" w:color="auto"/>
              <w:left w:val="single" w:sz="4" w:space="0" w:color="auto"/>
              <w:bottom w:val="single" w:sz="4" w:space="0" w:color="auto"/>
              <w:right w:val="single" w:sz="4" w:space="0" w:color="auto"/>
            </w:tcBorders>
            <w:vAlign w:val="center"/>
          </w:tcPr>
          <w:p w14:paraId="4D26F035" w14:textId="77777777" w:rsidR="004E4012" w:rsidRPr="00152E2E" w:rsidRDefault="004E4012" w:rsidP="001C495C">
            <w:pPr>
              <w:widowControl w:val="0"/>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143F7D22" w14:textId="77777777" w:rsidR="004E4012" w:rsidRPr="00152E2E" w:rsidRDefault="004E4012"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62B02CE2" w14:textId="6D2BDABD"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5275" w:type="dxa"/>
            <w:tcBorders>
              <w:top w:val="single" w:sz="4" w:space="0" w:color="auto"/>
              <w:left w:val="single" w:sz="4" w:space="0" w:color="auto"/>
              <w:bottom w:val="single" w:sz="4" w:space="0" w:color="auto"/>
              <w:right w:val="single" w:sz="4" w:space="0" w:color="auto"/>
            </w:tcBorders>
            <w:vAlign w:val="center"/>
            <w:hideMark/>
          </w:tcPr>
          <w:p w14:paraId="1BB6C866" w14:textId="21F096EC" w:rsidR="004E4012" w:rsidRPr="00152E2E" w:rsidRDefault="004E4012" w:rsidP="001C495C">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4E4012" w:rsidRPr="00152E2E" w14:paraId="47AB5723" w14:textId="77777777" w:rsidTr="00FF2558">
        <w:trPr>
          <w:trHeight w:val="1836"/>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06AE40" w14:textId="77777777" w:rsidR="004E4012" w:rsidRPr="00152E2E" w:rsidRDefault="004E4012"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3D578EAA" w14:textId="77777777" w:rsidR="004E4012" w:rsidRPr="00152E2E" w:rsidRDefault="004E4012" w:rsidP="001C495C">
            <w:pPr>
              <w:spacing w:line="288" w:lineRule="auto"/>
              <w:rPr>
                <w:rFonts w:ascii="Arial" w:hAnsi="Arial" w:cs="Arial"/>
                <w:color w:val="000000" w:themeColor="text1"/>
                <w:sz w:val="19"/>
                <w:szCs w:val="19"/>
              </w:rPr>
            </w:pPr>
          </w:p>
        </w:tc>
        <w:tc>
          <w:tcPr>
            <w:tcW w:w="3776" w:type="dxa"/>
            <w:vMerge/>
            <w:tcBorders>
              <w:top w:val="single" w:sz="4" w:space="0" w:color="auto"/>
              <w:left w:val="single" w:sz="4" w:space="0" w:color="auto"/>
              <w:bottom w:val="single" w:sz="4" w:space="0" w:color="auto"/>
              <w:right w:val="single" w:sz="4" w:space="0" w:color="auto"/>
            </w:tcBorders>
            <w:vAlign w:val="center"/>
            <w:hideMark/>
          </w:tcPr>
          <w:p w14:paraId="6308D930" w14:textId="77777777" w:rsidR="004E4012" w:rsidRPr="00152E2E" w:rsidRDefault="004E4012" w:rsidP="001C495C">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6580E093" w14:textId="77777777" w:rsidR="004E4012" w:rsidRPr="00152E2E" w:rsidRDefault="004E4012"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1EABB72F" w14:textId="1617CED6"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tc>
        <w:tc>
          <w:tcPr>
            <w:tcW w:w="5275" w:type="dxa"/>
            <w:tcBorders>
              <w:top w:val="single" w:sz="4" w:space="0" w:color="auto"/>
              <w:left w:val="single" w:sz="4" w:space="0" w:color="auto"/>
              <w:bottom w:val="single" w:sz="4" w:space="0" w:color="auto"/>
              <w:right w:val="single" w:sz="4" w:space="0" w:color="auto"/>
            </w:tcBorders>
            <w:vAlign w:val="center"/>
            <w:hideMark/>
          </w:tcPr>
          <w:p w14:paraId="3C9F55CC" w14:textId="51B6E29C" w:rsidR="004E4012" w:rsidRPr="00152E2E" w:rsidRDefault="004E4012" w:rsidP="001C495C">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4E4012" w:rsidRPr="00152E2E" w14:paraId="5C9617B2" w14:textId="77777777" w:rsidTr="00FF2558">
        <w:trPr>
          <w:trHeight w:val="155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3AC65D" w14:textId="77777777" w:rsidR="004E4012" w:rsidRPr="00152E2E" w:rsidRDefault="004E4012"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50D89FCC" w14:textId="77777777" w:rsidR="004E4012" w:rsidRPr="00152E2E" w:rsidRDefault="004E4012" w:rsidP="001C495C">
            <w:pPr>
              <w:spacing w:line="288" w:lineRule="auto"/>
              <w:rPr>
                <w:rFonts w:ascii="Arial" w:hAnsi="Arial" w:cs="Arial"/>
                <w:color w:val="000000" w:themeColor="text1"/>
                <w:sz w:val="19"/>
                <w:szCs w:val="19"/>
              </w:rPr>
            </w:pPr>
          </w:p>
        </w:tc>
        <w:tc>
          <w:tcPr>
            <w:tcW w:w="3776" w:type="dxa"/>
            <w:vMerge/>
            <w:tcBorders>
              <w:top w:val="single" w:sz="4" w:space="0" w:color="auto"/>
              <w:left w:val="single" w:sz="4" w:space="0" w:color="auto"/>
              <w:bottom w:val="single" w:sz="4" w:space="0" w:color="auto"/>
              <w:right w:val="single" w:sz="4" w:space="0" w:color="auto"/>
            </w:tcBorders>
            <w:vAlign w:val="center"/>
            <w:hideMark/>
          </w:tcPr>
          <w:p w14:paraId="21772FED" w14:textId="77777777" w:rsidR="004E4012" w:rsidRPr="00152E2E" w:rsidRDefault="004E4012" w:rsidP="001C495C">
            <w:pPr>
              <w:spacing w:line="288" w:lineRule="auto"/>
              <w:rPr>
                <w:rFonts w:ascii="Arial" w:hAnsi="Arial" w:cs="Arial"/>
                <w:color w:val="000000" w:themeColor="text1"/>
                <w:sz w:val="19"/>
                <w:szCs w:val="19"/>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74765044" w14:textId="77777777" w:rsidR="004E4012" w:rsidRPr="00152E2E" w:rsidRDefault="004E4012"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9F2313E" w14:textId="6751FC60" w:rsidR="004E4012" w:rsidRPr="00152E2E" w:rsidRDefault="004E4012"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275" w:type="dxa"/>
            <w:tcBorders>
              <w:top w:val="single" w:sz="4" w:space="0" w:color="auto"/>
              <w:left w:val="single" w:sz="4" w:space="0" w:color="auto"/>
              <w:bottom w:val="single" w:sz="4" w:space="0" w:color="auto"/>
              <w:right w:val="single" w:sz="4" w:space="0" w:color="auto"/>
            </w:tcBorders>
            <w:vAlign w:val="center"/>
            <w:hideMark/>
          </w:tcPr>
          <w:p w14:paraId="5B581121" w14:textId="23C9F217" w:rsidR="004E4012" w:rsidRPr="00152E2E" w:rsidRDefault="004E4012" w:rsidP="001C495C">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4135E5D" w14:textId="306C8983" w:rsidR="00636D65" w:rsidRPr="00152E2E" w:rsidRDefault="00636D65"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w:t>
      </w:r>
      <w:r w:rsidR="00E84937">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7.2 Spôsob realizácie aktivít projektu, 9</w:t>
      </w:r>
      <w:r w:rsidR="00E84937">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realizácie aktivít,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Právoplatné rozhodnutie príslušného stavebného úradu, príloha Projektová dokumentácia.</w:t>
      </w:r>
    </w:p>
    <w:p w14:paraId="06180907" w14:textId="77777777" w:rsidR="00636D65" w:rsidRPr="00152E2E" w:rsidRDefault="00636D65" w:rsidP="001C495C">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31F12F4" w14:textId="33D2017E" w:rsidR="00636D65" w:rsidRPr="00706896" w:rsidRDefault="00636D65" w:rsidP="001C495C">
      <w:pPr>
        <w:pStyle w:val="Odsekzoznamu"/>
        <w:numPr>
          <w:ilvl w:val="0"/>
          <w:numId w:val="6"/>
        </w:numPr>
        <w:spacing w:after="120" w:line="288" w:lineRule="auto"/>
        <w:ind w:left="924" w:hanging="357"/>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jednotlivé aktivity</w:t>
      </w:r>
      <w:r w:rsidR="00DC703D" w:rsidRPr="00706896">
        <w:rPr>
          <w:rFonts w:ascii="Arial" w:hAnsi="Arial" w:cs="Arial"/>
          <w:color w:val="000000" w:themeColor="text1"/>
          <w:sz w:val="19"/>
          <w:szCs w:val="19"/>
          <w:lang w:val="sk-SK"/>
        </w:rPr>
        <w:t xml:space="preserve">, resp. čiastkové práce na </w:t>
      </w:r>
      <w:r w:rsidRPr="00706896">
        <w:rPr>
          <w:rFonts w:ascii="Arial" w:hAnsi="Arial" w:cs="Arial"/>
          <w:color w:val="000000" w:themeColor="text1"/>
          <w:sz w:val="19"/>
          <w:szCs w:val="19"/>
          <w:lang w:val="sk-SK"/>
        </w:rPr>
        <w:t>projekt</w:t>
      </w:r>
      <w:r w:rsidR="00DC703D" w:rsidRPr="00706896">
        <w:rPr>
          <w:rFonts w:ascii="Arial" w:hAnsi="Arial" w:cs="Arial"/>
          <w:color w:val="000000" w:themeColor="text1"/>
          <w:sz w:val="19"/>
          <w:szCs w:val="19"/>
          <w:lang w:val="sk-SK"/>
        </w:rPr>
        <w:t>e</w:t>
      </w:r>
      <w:r w:rsidRPr="00706896">
        <w:rPr>
          <w:rFonts w:ascii="Arial" w:hAnsi="Arial" w:cs="Arial"/>
          <w:color w:val="000000" w:themeColor="text1"/>
          <w:sz w:val="19"/>
          <w:szCs w:val="19"/>
          <w:lang w:val="sk-SK"/>
        </w:rPr>
        <w:t xml:space="preserve"> na seba vecne a logicky nadväzujú;</w:t>
      </w:r>
    </w:p>
    <w:p w14:paraId="3A270A6F" w14:textId="77777777" w:rsidR="00636D65" w:rsidRPr="00706896" w:rsidRDefault="00636D65"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jednotlivé aktivity sú uvedené v správnej časovej nadväznosti;</w:t>
      </w:r>
    </w:p>
    <w:p w14:paraId="15592A82" w14:textId="1D354E51" w:rsidR="004E4012" w:rsidRPr="00706896" w:rsidRDefault="004E4012"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k jednotlivým aktivitám sú priradené projektové ukazovatele</w:t>
      </w:r>
      <w:r w:rsidR="001E5EC1" w:rsidRPr="00706896">
        <w:rPr>
          <w:rFonts w:ascii="Arial" w:hAnsi="Arial" w:cs="Arial"/>
          <w:color w:val="000000" w:themeColor="text1"/>
          <w:sz w:val="19"/>
          <w:szCs w:val="19"/>
          <w:lang w:val="sk-SK"/>
        </w:rPr>
        <w:t>;</w:t>
      </w:r>
    </w:p>
    <w:p w14:paraId="06C81E77" w14:textId="77777777"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706896">
        <w:rPr>
          <w:rFonts w:ascii="Arial" w:hAnsi="Arial" w:cs="Arial"/>
          <w:color w:val="000000" w:themeColor="text1"/>
          <w:sz w:val="19"/>
          <w:szCs w:val="19"/>
          <w:lang w:val="sk-SK"/>
        </w:rPr>
        <w:t>dĺžka trvania jednotlivých</w:t>
      </w:r>
      <w:r w:rsidRPr="00152E2E">
        <w:rPr>
          <w:rFonts w:ascii="Arial" w:hAnsi="Arial" w:cs="Arial"/>
          <w:color w:val="000000" w:themeColor="text1"/>
          <w:sz w:val="19"/>
          <w:szCs w:val="19"/>
          <w:lang w:val="sk-SK"/>
        </w:rPr>
        <w:t xml:space="preserve"> aktivít je realistická (napr. v zmysle stavebno-technologických postupov);</w:t>
      </w:r>
    </w:p>
    <w:p w14:paraId="4645826A" w14:textId="1A9002BC"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časové obdobie realizácie projektu je v súlade s ďalšími lehotami vyplývajúcimi z legislatívy SR, relevantných zmluvných vzťahov, resp. relevantnými povoleniami súvisiacimi s realizáciou projektu (napr. súlad harmonogramu realizácie projektu s lehotami uvedenými v stavebnom povolení).  </w:t>
      </w:r>
    </w:p>
    <w:p w14:paraId="73A8E569" w14:textId="77777777" w:rsidR="00636D65" w:rsidRPr="00152E2E" w:rsidRDefault="00636D65">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(6,3,0) v zmysle popisu aplikácie hodnotiaceho kritéria.</w:t>
      </w:r>
    </w:p>
    <w:p w14:paraId="169D3A3E" w14:textId="7A24138A" w:rsidR="00636D65" w:rsidRDefault="00636D65"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30E8BBA" w14:textId="77777777" w:rsidR="00973C38" w:rsidRPr="00152E2E" w:rsidRDefault="00973C38"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199"/>
        <w:gridCol w:w="3685"/>
        <w:gridCol w:w="1388"/>
        <w:gridCol w:w="1557"/>
        <w:gridCol w:w="5560"/>
      </w:tblGrid>
      <w:tr w:rsidR="004A7540" w:rsidRPr="00152E2E" w14:paraId="4FC69F13" w14:textId="77777777" w:rsidTr="001C495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152E2E" w:rsidRDefault="004A7540" w:rsidP="00A310FE">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28EFC810" w14:textId="77777777" w:rsidTr="001C495C">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7777777" w:rsidR="002B7643" w:rsidRPr="00152E2E" w:rsidRDefault="002B7643" w:rsidP="002B7643">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2.3</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3FB8A6F0"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6DBD13B5"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388" w:type="dxa"/>
            <w:vMerge w:val="restart"/>
            <w:tcBorders>
              <w:top w:val="single" w:sz="4" w:space="0" w:color="auto"/>
              <w:left w:val="single" w:sz="4" w:space="0" w:color="auto"/>
              <w:bottom w:val="single" w:sz="4" w:space="0" w:color="auto"/>
              <w:right w:val="single" w:sz="4" w:space="0" w:color="auto"/>
            </w:tcBorders>
            <w:vAlign w:val="center"/>
          </w:tcPr>
          <w:p w14:paraId="09A9EE02" w14:textId="77777777" w:rsidR="002B7643" w:rsidRPr="00152E2E" w:rsidRDefault="002B7643"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p w14:paraId="2F9AAEBA"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571C81E4"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p w14:paraId="65414F1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5560" w:type="dxa"/>
            <w:tcBorders>
              <w:top w:val="single" w:sz="4" w:space="0" w:color="auto"/>
              <w:left w:val="single" w:sz="4" w:space="0" w:color="auto"/>
              <w:bottom w:val="single" w:sz="4" w:space="0" w:color="auto"/>
              <w:right w:val="single" w:sz="4" w:space="0" w:color="auto"/>
            </w:tcBorders>
            <w:vAlign w:val="center"/>
            <w:hideMark/>
          </w:tcPr>
          <w:p w14:paraId="1584F676" w14:textId="262646A6"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2B7643" w:rsidRPr="00152E2E" w14:paraId="05D1837D" w14:textId="77777777" w:rsidTr="003272C6">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2B7643" w:rsidRPr="00152E2E" w:rsidRDefault="002B7643" w:rsidP="002B7643">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2B7643" w:rsidRPr="00152E2E" w:rsidRDefault="002B7643" w:rsidP="001C495C">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2B7643" w:rsidRPr="00152E2E" w:rsidRDefault="002B7643" w:rsidP="001C495C">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98691FE" w14:textId="7CA5D895"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560" w:type="dxa"/>
            <w:tcBorders>
              <w:top w:val="single" w:sz="4" w:space="0" w:color="auto"/>
              <w:left w:val="single" w:sz="4" w:space="0" w:color="auto"/>
              <w:bottom w:val="single" w:sz="4" w:space="0" w:color="auto"/>
              <w:right w:val="single" w:sz="4" w:space="0" w:color="auto"/>
            </w:tcBorders>
            <w:vAlign w:val="center"/>
            <w:hideMark/>
          </w:tcPr>
          <w:p w14:paraId="0A9B607E" w14:textId="2A9A3BB3"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44691073" w14:textId="4ED28F76" w:rsidR="00115E1A" w:rsidRPr="00152E2E" w:rsidRDefault="00115E1A"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10.1. Aktivity projektu a očakávané merateľné ukazovatele</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10.2. Prehľad merateľných ukazovateľov projektu</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9</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realizácie aktivít</w:t>
      </w:r>
      <w:r w:rsidR="00DB0A22">
        <w:rPr>
          <w:rFonts w:ascii="Arial" w:hAnsi="Arial" w:cs="Arial"/>
          <w:color w:val="000000" w:themeColor="text1"/>
          <w:sz w:val="19"/>
          <w:szCs w:val="19"/>
        </w:rPr>
        <w:t>.</w:t>
      </w:r>
    </w:p>
    <w:p w14:paraId="0DA8EE63" w14:textId="77777777" w:rsidR="00115E1A" w:rsidRPr="00152E2E" w:rsidRDefault="00115E1A" w:rsidP="00F120F3">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24CE00F1" w14:textId="77777777" w:rsidR="00115E1A" w:rsidRPr="00152E2E" w:rsidRDefault="00115E1A" w:rsidP="00891959">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merateľné ukazovatele v plnej miere zachytávajú výsledky aktivít projektu a podstatu cieľa projektu,</w:t>
      </w:r>
    </w:p>
    <w:p w14:paraId="0E06E124"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vecne dosiahnuteľné realizáciou navrhovaných aktivít,</w:t>
      </w:r>
    </w:p>
    <w:p w14:paraId="38F7CF69"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časovo dosiahnuteľné v rámci plánovaného harmonogramu realizácie aktivít ŽoNFP,</w:t>
      </w:r>
    </w:p>
    <w:p w14:paraId="15DCC4DE"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1F9DFA0F" w14:textId="0A8EDD48" w:rsidR="00BF2875" w:rsidRPr="00BF2875" w:rsidRDefault="00115E1A" w:rsidP="00BF2875">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(3,0) v zmysle popisu aplikácie hodnotiaceho kritéria.</w:t>
      </w:r>
      <w:r w:rsidR="00BF2875" w:rsidRPr="00BF2875">
        <w:rPr>
          <w:rFonts w:ascii="Arial" w:hAnsi="Arial" w:cs="Arial"/>
          <w:color w:val="000000" w:themeColor="text1"/>
          <w:sz w:val="19"/>
          <w:szCs w:val="19"/>
        </w:rPr>
        <w:t xml:space="preserve"> V prípade, že žiadateľ neuviedol všetky povinné merateľné ukazovatele, hodnotiteľ priradí bodovú hodnotu (0).</w:t>
      </w:r>
    </w:p>
    <w:p w14:paraId="4E87A245" w14:textId="550E9256" w:rsidR="00115E1A" w:rsidRDefault="00115E1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6DE80F9" w14:textId="77777777" w:rsidR="00AA5F92" w:rsidRDefault="00AA5F92"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14528"/>
      </w:tblGrid>
      <w:tr w:rsidR="006B000A" w:rsidRPr="00152E2E" w14:paraId="36592148" w14:textId="77777777" w:rsidTr="001E5EC1">
        <w:trPr>
          <w:trHeight w:val="521"/>
        </w:trPr>
        <w:tc>
          <w:tcPr>
            <w:tcW w:w="5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3.</w:t>
            </w:r>
          </w:p>
        </w:tc>
        <w:tc>
          <w:tcPr>
            <w:tcW w:w="145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Administratívna a prevádzková kapacita žiadateľa</w:t>
            </w:r>
          </w:p>
        </w:tc>
      </w:tr>
    </w:tbl>
    <w:p w14:paraId="64F1087C" w14:textId="77777777" w:rsidR="00BE2F8F" w:rsidRPr="00152E2E" w:rsidRDefault="00BE2F8F" w:rsidP="009F5DD9">
      <w:pPr>
        <w:spacing w:after="0"/>
      </w:pPr>
    </w:p>
    <w:tbl>
      <w:tblPr>
        <w:tblStyle w:val="TableGrid4"/>
        <w:tblW w:w="15134" w:type="dxa"/>
        <w:tblLook w:val="04A0" w:firstRow="1" w:lastRow="0" w:firstColumn="1" w:lastColumn="0" w:noHBand="0" w:noVBand="1"/>
      </w:tblPr>
      <w:tblGrid>
        <w:gridCol w:w="603"/>
        <w:gridCol w:w="1915"/>
        <w:gridCol w:w="3119"/>
        <w:gridCol w:w="1383"/>
        <w:gridCol w:w="1557"/>
        <w:gridCol w:w="6557"/>
      </w:tblGrid>
      <w:tr w:rsidR="00D60222" w:rsidRPr="00152E2E" w14:paraId="7339ED2A"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19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11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152E2E" w:rsidRDefault="004A7540" w:rsidP="00E32869">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6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0BEBDA32" w14:textId="77777777" w:rsidTr="009F5DD9">
        <w:trPr>
          <w:trHeight w:val="51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3.1</w:t>
            </w:r>
          </w:p>
        </w:tc>
        <w:tc>
          <w:tcPr>
            <w:tcW w:w="1915"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5866848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Posúdenie administratívnych a odborných kapacít na riadenie a realizáciu projektu</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74198C64" w14:textId="7777777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Posudzuje sa,  zostavenie realizačného tímu s dostatočnými administratívnymi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5920EA0" w14:textId="132BC6DA" w:rsidR="002B7643" w:rsidRPr="00152E2E" w:rsidRDefault="002B7643" w:rsidP="009F5DD9">
            <w:pPr>
              <w:spacing w:line="288" w:lineRule="auto"/>
              <w:contextualSpacing/>
              <w:rPr>
                <w:rFonts w:ascii="Arial" w:hAnsi="Arial" w:cs="Arial"/>
                <w:color w:val="000000" w:themeColor="text1"/>
                <w:sz w:val="19"/>
                <w:szCs w:val="19"/>
              </w:rPr>
            </w:pPr>
            <w:r w:rsidRPr="00152E2E">
              <w:rPr>
                <w:rFonts w:ascii="Arial" w:hAnsi="Arial" w:cs="Arial"/>
                <w:color w:val="000000" w:themeColor="text1"/>
                <w:sz w:val="19"/>
                <w:szCs w:val="19"/>
              </w:rPr>
              <w:t xml:space="preserve">Administratívne a odborné </w:t>
            </w:r>
            <w:r w:rsidRPr="00152E2E">
              <w:rPr>
                <w:rFonts w:ascii="Arial" w:hAnsi="Arial" w:cs="Arial"/>
                <w:color w:val="000000" w:themeColor="text1"/>
                <w:sz w:val="19"/>
                <w:szCs w:val="19"/>
              </w:rPr>
              <w:lastRenderedPageBreak/>
              <w:t>kapacity môžu byť zabezpečené buď z interných alebo externých zdrojov.</w:t>
            </w:r>
          </w:p>
        </w:tc>
        <w:tc>
          <w:tcPr>
            <w:tcW w:w="1383" w:type="dxa"/>
            <w:vMerge w:val="restart"/>
            <w:tcBorders>
              <w:top w:val="single" w:sz="4" w:space="0" w:color="auto"/>
              <w:left w:val="single" w:sz="4" w:space="0" w:color="auto"/>
              <w:bottom w:val="single" w:sz="4" w:space="0" w:color="auto"/>
              <w:right w:val="single" w:sz="4" w:space="0" w:color="auto"/>
            </w:tcBorders>
            <w:vAlign w:val="center"/>
          </w:tcPr>
          <w:p w14:paraId="117849AD" w14:textId="77777777" w:rsidR="002B7643" w:rsidRPr="00152E2E" w:rsidRDefault="002B7643" w:rsidP="009F5DD9">
            <w:pPr>
              <w:widowControl w:val="0"/>
              <w:spacing w:line="288" w:lineRule="auto"/>
              <w:contextualSpacing/>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lastRenderedPageBreak/>
              <w:t>Bodové kritérium</w:t>
            </w:r>
          </w:p>
          <w:p w14:paraId="1F4A3B11" w14:textId="77777777" w:rsidR="002B7643" w:rsidRPr="00152E2E" w:rsidRDefault="002B7643" w:rsidP="009F5DD9">
            <w:pPr>
              <w:spacing w:line="288" w:lineRule="auto"/>
              <w:contextualSpacing/>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DC8C979" w14:textId="3337304C"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6557" w:type="dxa"/>
            <w:tcBorders>
              <w:top w:val="single" w:sz="4" w:space="0" w:color="auto"/>
              <w:left w:val="single" w:sz="4" w:space="0" w:color="auto"/>
              <w:bottom w:val="single" w:sz="4" w:space="0" w:color="auto"/>
              <w:right w:val="single" w:sz="4" w:space="0" w:color="auto"/>
            </w:tcBorders>
            <w:vAlign w:val="center"/>
            <w:hideMark/>
          </w:tcPr>
          <w:p w14:paraId="4CC2745C"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Jjednotlivé kompetencie v rámci projektového tímu sú zadefinované komplexne a vytvárajú predpoklad pre správne riadenie a implementáciu projektu. </w:t>
            </w:r>
          </w:p>
          <w:p w14:paraId="5AF6CBFB"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má zabezpečené, resp. deklaruje zabezpečenie riadenia projektu:</w:t>
            </w:r>
          </w:p>
          <w:p w14:paraId="48FC3EDD" w14:textId="77777777"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4BD4424" w14:textId="10048698"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internými kapacitami primeranými rozsahu projektu, ktoré majú skúsenosti v oblasti riadenia</w:t>
            </w:r>
            <w:r w:rsidRPr="00152E2E" w:rsidDel="00FC0AF4">
              <w:rPr>
                <w:rFonts w:ascii="Arial" w:eastAsia="Helvetica" w:hAnsi="Arial" w:cs="Arial"/>
                <w:color w:val="000000" w:themeColor="text1"/>
                <w:sz w:val="19"/>
                <w:szCs w:val="19"/>
                <w:lang w:bidi="en-US"/>
              </w:rPr>
              <w:t xml:space="preserve"> </w:t>
            </w:r>
            <w:r w:rsidRPr="00152E2E">
              <w:rPr>
                <w:rFonts w:ascii="Arial" w:eastAsia="Helvetica" w:hAnsi="Arial" w:cs="Arial"/>
                <w:color w:val="000000" w:themeColor="text1"/>
                <w:sz w:val="19"/>
                <w:szCs w:val="19"/>
                <w:lang w:bidi="en-US"/>
              </w:rPr>
              <w:t>obdobných/porovnateľných projektov.</w:t>
            </w:r>
          </w:p>
        </w:tc>
      </w:tr>
      <w:tr w:rsidR="002B7643" w:rsidRPr="00152E2E" w14:paraId="012D8E6F" w14:textId="77777777" w:rsidTr="009F5DD9">
        <w:trPr>
          <w:trHeight w:val="495"/>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E5E9755" w14:textId="216DF1A5"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1</w:t>
            </w:r>
          </w:p>
        </w:tc>
        <w:tc>
          <w:tcPr>
            <w:tcW w:w="6557" w:type="dxa"/>
            <w:tcBorders>
              <w:top w:val="single" w:sz="4" w:space="0" w:color="auto"/>
              <w:left w:val="single" w:sz="4" w:space="0" w:color="auto"/>
              <w:bottom w:val="single" w:sz="4" w:space="0" w:color="auto"/>
              <w:right w:val="single" w:sz="4" w:space="0" w:color="auto"/>
            </w:tcBorders>
            <w:vAlign w:val="center"/>
            <w:hideMark/>
          </w:tcPr>
          <w:p w14:paraId="5DE04E6D" w14:textId="43BD3785"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w:t>
            </w:r>
            <w:r w:rsidRPr="00152E2E">
              <w:rPr>
                <w:rFonts w:ascii="Arial" w:eastAsia="Helvetica" w:hAnsi="Arial" w:cs="Arial"/>
                <w:color w:val="000000" w:themeColor="text1"/>
                <w:sz w:val="19"/>
                <w:szCs w:val="19"/>
              </w:rPr>
              <w:lastRenderedPageBreak/>
              <w:t xml:space="preserve">zadefinovanie jednotlivých kompetencií v rámci projektového tímu a pod. sa objavujú nedostatky, ktoré však nemajú rozhodujúci vplyv na správne riadenie a implementáciu projektu. </w:t>
            </w:r>
          </w:p>
        </w:tc>
      </w:tr>
      <w:tr w:rsidR="002B7643" w:rsidRPr="00152E2E" w14:paraId="4C5375D2" w14:textId="77777777" w:rsidTr="009F5DD9">
        <w:trPr>
          <w:trHeight w:val="42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4BBDDBD7"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4DA7A4B1"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3365FA96"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6A4B0FA0"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A363BC" w14:textId="3D862AD3"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6557" w:type="dxa"/>
            <w:tcBorders>
              <w:top w:val="single" w:sz="4" w:space="0" w:color="auto"/>
              <w:left w:val="single" w:sz="4" w:space="0" w:color="auto"/>
              <w:bottom w:val="single" w:sz="4" w:space="0" w:color="auto"/>
              <w:right w:val="single" w:sz="4" w:space="0" w:color="auto"/>
            </w:tcBorders>
            <w:vAlign w:val="center"/>
            <w:hideMark/>
          </w:tcPr>
          <w:p w14:paraId="033611BF" w14:textId="456A85B4"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1C1704DD" w14:textId="6C5A1EDB" w:rsidR="006B038C" w:rsidRPr="00152E2E" w:rsidRDefault="006B038C"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žiadateľa.</w:t>
      </w:r>
    </w:p>
    <w:p w14:paraId="3A22453D"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najmä plnenie nasledovných oblastí:</w:t>
      </w:r>
    </w:p>
    <w:p w14:paraId="4FC6FC6B" w14:textId="21C5B679"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B81A41">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1FCE64BF" w14:textId="3188F4EC"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realizáciu projektu: posudzuje sa</w:t>
      </w:r>
      <w:r w:rsidR="00BF2875">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BFBBEFD" w14:textId="38F60112"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hodnotí najmä mieru zabezpečenia administratívnych a odborných kapacít pre riadenie projektu a to najmä:</w:t>
      </w:r>
    </w:p>
    <w:p w14:paraId="13DAD451" w14:textId="5093E375"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BF2875">
        <w:rPr>
          <w:rFonts w:ascii="Arial" w:hAnsi="Arial" w:cs="Arial"/>
          <w:color w:val="000000" w:themeColor="text1"/>
          <w:sz w:val="19"/>
          <w:szCs w:val="19"/>
          <w:lang w:val="sk-SK"/>
        </w:rPr>
        <w:t>verejné obstarávanie</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a pod.);</w:t>
      </w:r>
    </w:p>
    <w:p w14:paraId="4D0FEA30" w14:textId="59CAD27A"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obsadením jednotlivých pozícií projektového tímu (uvedenie </w:t>
      </w:r>
      <w:r w:rsidR="00BF2875">
        <w:rPr>
          <w:rFonts w:ascii="Arial" w:hAnsi="Arial" w:cs="Arial"/>
          <w:color w:val="000000" w:themeColor="text1"/>
          <w:sz w:val="19"/>
          <w:szCs w:val="19"/>
          <w:lang w:val="sk-SK"/>
        </w:rPr>
        <w:t>konkrétnych osôb</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jednotlivých členo</w:t>
      </w:r>
      <w:r w:rsidR="00BF2875">
        <w:rPr>
          <w:rFonts w:ascii="Arial" w:hAnsi="Arial" w:cs="Arial"/>
          <w:color w:val="000000" w:themeColor="text1"/>
          <w:sz w:val="19"/>
          <w:szCs w:val="19"/>
          <w:lang w:val="sk-SK"/>
        </w:rPr>
        <w:t>v</w:t>
      </w:r>
      <w:r w:rsidRPr="00152E2E">
        <w:rPr>
          <w:rFonts w:ascii="Arial" w:hAnsi="Arial" w:cs="Arial"/>
          <w:color w:val="000000" w:themeColor="text1"/>
          <w:sz w:val="19"/>
          <w:szCs w:val="19"/>
          <w:lang w:val="sk-SK"/>
        </w:rPr>
        <w:t xml:space="preserve"> tímu, resp. uvedenie kvalifikačných požiadaviek na jednotlivé pozície);</w:t>
      </w:r>
    </w:p>
    <w:p w14:paraId="76980734" w14:textId="77777777"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415958F1"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F97C01" w14:textId="5F9F2DF3" w:rsidR="006B038C" w:rsidRDefault="006B038C" w:rsidP="00E32869">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14992" w:type="dxa"/>
        <w:tblLook w:val="04A0" w:firstRow="1" w:lastRow="0" w:firstColumn="1" w:lastColumn="0" w:noHBand="0" w:noVBand="1"/>
      </w:tblPr>
      <w:tblGrid>
        <w:gridCol w:w="603"/>
        <w:gridCol w:w="2482"/>
        <w:gridCol w:w="3260"/>
        <w:gridCol w:w="1388"/>
        <w:gridCol w:w="1557"/>
        <w:gridCol w:w="5702"/>
      </w:tblGrid>
      <w:tr w:rsidR="00D60222" w:rsidRPr="00152E2E" w14:paraId="2662E633"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D7BBE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4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50AFF6"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2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7B53C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F4A9460" w14:textId="77777777" w:rsidR="00171453" w:rsidRPr="00152E2E" w:rsidRDefault="00171453" w:rsidP="00E32869">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2AE37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7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6309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D2F7610" w14:textId="77777777" w:rsidTr="009F5DD9">
        <w:trPr>
          <w:trHeight w:val="117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8DBE44A" w14:textId="77777777"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3.2</w:t>
            </w:r>
          </w:p>
        </w:tc>
        <w:tc>
          <w:tcPr>
            <w:tcW w:w="2482" w:type="dxa"/>
            <w:vMerge w:val="restart"/>
            <w:tcBorders>
              <w:top w:val="single" w:sz="4" w:space="0" w:color="auto"/>
              <w:left w:val="single" w:sz="4" w:space="0" w:color="auto"/>
              <w:bottom w:val="single" w:sz="4" w:space="0" w:color="auto"/>
              <w:right w:val="single" w:sz="4" w:space="0" w:color="auto"/>
            </w:tcBorders>
            <w:vAlign w:val="center"/>
            <w:hideMark/>
          </w:tcPr>
          <w:p w14:paraId="66D1C40C" w14:textId="417F1235"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prevádzkovej  a technickej udržateľnosti projektu</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14:paraId="185AE00C" w14:textId="32762F67"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7151DE1C" w14:textId="13C5EEC9" w:rsidR="002B7643" w:rsidRPr="00152E2E" w:rsidRDefault="002B7643" w:rsidP="009F5DD9">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CC2C963" w14:textId="10BB21FF"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702" w:type="dxa"/>
            <w:tcBorders>
              <w:top w:val="single" w:sz="4" w:space="0" w:color="auto"/>
              <w:left w:val="single" w:sz="4" w:space="0" w:color="auto"/>
              <w:bottom w:val="single" w:sz="4" w:space="0" w:color="auto"/>
              <w:right w:val="single" w:sz="4" w:space="0" w:color="auto"/>
            </w:tcBorders>
            <w:vAlign w:val="center"/>
            <w:hideMark/>
          </w:tcPr>
          <w:p w14:paraId="07B4C67E" w14:textId="77D1EFF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2B7643" w:rsidRPr="00152E2E" w14:paraId="4D8FCF30" w14:textId="77777777" w:rsidTr="009F5DD9">
        <w:trPr>
          <w:trHeight w:val="31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0D116AE"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82" w:type="dxa"/>
            <w:vMerge/>
            <w:tcBorders>
              <w:top w:val="single" w:sz="4" w:space="0" w:color="auto"/>
              <w:left w:val="single" w:sz="4" w:space="0" w:color="auto"/>
              <w:bottom w:val="single" w:sz="4" w:space="0" w:color="auto"/>
              <w:right w:val="single" w:sz="4" w:space="0" w:color="auto"/>
            </w:tcBorders>
            <w:vAlign w:val="center"/>
            <w:hideMark/>
          </w:tcPr>
          <w:p w14:paraId="50600D5E" w14:textId="77777777" w:rsidR="002B7643" w:rsidRPr="00152E2E" w:rsidRDefault="002B7643" w:rsidP="009F5DD9">
            <w:pPr>
              <w:spacing w:line="288" w:lineRule="auto"/>
              <w:rPr>
                <w:rFonts w:ascii="Arial" w:hAnsi="Arial" w:cs="Arial"/>
                <w:color w:val="000000" w:themeColor="text1"/>
                <w:sz w:val="19"/>
                <w:szCs w:val="19"/>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0FEDA82B" w14:textId="77777777" w:rsidR="002B7643" w:rsidRPr="00152E2E" w:rsidRDefault="002B7643" w:rsidP="009F5DD9">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2B592502"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5ED77B9" w14:textId="3FE6616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p>
        </w:tc>
        <w:tc>
          <w:tcPr>
            <w:tcW w:w="5702" w:type="dxa"/>
            <w:tcBorders>
              <w:top w:val="single" w:sz="4" w:space="0" w:color="auto"/>
              <w:left w:val="single" w:sz="4" w:space="0" w:color="auto"/>
              <w:bottom w:val="single" w:sz="4" w:space="0" w:color="auto"/>
              <w:right w:val="single" w:sz="4" w:space="0" w:color="auto"/>
            </w:tcBorders>
            <w:vAlign w:val="center"/>
            <w:hideMark/>
          </w:tcPr>
          <w:p w14:paraId="5216BE4F" w14:textId="2622863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2B7643" w:rsidRPr="00152E2E" w14:paraId="698048A1" w14:textId="77777777" w:rsidTr="009F5DD9">
        <w:trPr>
          <w:trHeight w:val="908"/>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210C5342"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82" w:type="dxa"/>
            <w:vMerge/>
            <w:tcBorders>
              <w:top w:val="single" w:sz="4" w:space="0" w:color="auto"/>
              <w:left w:val="single" w:sz="4" w:space="0" w:color="auto"/>
              <w:bottom w:val="single" w:sz="4" w:space="0" w:color="auto"/>
              <w:right w:val="single" w:sz="4" w:space="0" w:color="auto"/>
            </w:tcBorders>
            <w:vAlign w:val="center"/>
            <w:hideMark/>
          </w:tcPr>
          <w:p w14:paraId="70E2D740" w14:textId="77777777" w:rsidR="002B7643" w:rsidRPr="00152E2E" w:rsidRDefault="002B7643" w:rsidP="009F5DD9">
            <w:pPr>
              <w:spacing w:line="288" w:lineRule="auto"/>
              <w:rPr>
                <w:rFonts w:ascii="Arial" w:hAnsi="Arial" w:cs="Arial"/>
                <w:color w:val="000000" w:themeColor="text1"/>
                <w:sz w:val="19"/>
                <w:szCs w:val="19"/>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4968AF01" w14:textId="77777777" w:rsidR="002B7643" w:rsidRPr="00152E2E" w:rsidRDefault="002B7643" w:rsidP="009F5DD9">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00EA3D6"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5CB026DA" w14:textId="6A73FCD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702" w:type="dxa"/>
            <w:tcBorders>
              <w:top w:val="single" w:sz="4" w:space="0" w:color="auto"/>
              <w:left w:val="single" w:sz="4" w:space="0" w:color="auto"/>
              <w:bottom w:val="single" w:sz="4" w:space="0" w:color="auto"/>
              <w:right w:val="single" w:sz="4" w:space="0" w:color="auto"/>
            </w:tcBorders>
            <w:vAlign w:val="center"/>
            <w:hideMark/>
          </w:tcPr>
          <w:p w14:paraId="6CCF586D" w14:textId="488888C1" w:rsidR="002B7643" w:rsidRPr="00152E2E" w:rsidRDefault="002B7643" w:rsidP="009F5DD9">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D6134B3" w14:textId="0A65537E" w:rsidR="00856944" w:rsidRPr="00152E2E" w:rsidRDefault="00856944"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w:t>
      </w:r>
      <w:r w:rsidR="00DB0A22">
        <w:rPr>
          <w:rFonts w:ascii="Arial" w:hAnsi="Arial" w:cs="Arial"/>
          <w:color w:val="000000" w:themeColor="text1"/>
          <w:sz w:val="19"/>
          <w:szCs w:val="19"/>
        </w:rPr>
        <w:t xml:space="preserve">a, </w:t>
      </w:r>
      <w:r w:rsidRPr="00152E2E">
        <w:rPr>
          <w:rFonts w:ascii="Arial" w:hAnsi="Arial" w:cs="Arial"/>
          <w:color w:val="000000" w:themeColor="text1"/>
          <w:sz w:val="19"/>
          <w:szCs w:val="19"/>
        </w:rPr>
        <w:t>13. Identifikácia rizík a prostriedky na ich elimináciu</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príloh</w:t>
      </w:r>
      <w:r w:rsidR="00DB0A22">
        <w:rPr>
          <w:rFonts w:ascii="Arial" w:hAnsi="Arial" w:cs="Arial"/>
          <w:color w:val="000000" w:themeColor="text1"/>
          <w:sz w:val="19"/>
          <w:szCs w:val="19"/>
        </w:rPr>
        <w:t>a</w:t>
      </w:r>
      <w:r w:rsidRPr="00152E2E">
        <w:rPr>
          <w:rFonts w:ascii="Arial" w:hAnsi="Arial" w:cs="Arial"/>
          <w:color w:val="000000" w:themeColor="text1"/>
          <w:sz w:val="19"/>
          <w:szCs w:val="19"/>
        </w:rPr>
        <w:t xml:space="preserve"> Opis projektu.</w:t>
      </w:r>
    </w:p>
    <w:p w14:paraId="552F8BEC" w14:textId="77777777" w:rsidR="00856944" w:rsidRPr="00152E2E"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1C17AEDC"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technického zázemia pre udržanie výsledkov projektu,</w:t>
      </w:r>
    </w:p>
    <w:p w14:paraId="539BE465"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1E95D28E"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73C04D6" w14:textId="5B2FBCC1" w:rsidR="00856944"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1692416" w14:textId="77777777" w:rsidR="00325D99" w:rsidRPr="00152E2E" w:rsidRDefault="00325D99"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87"/>
        <w:gridCol w:w="14405"/>
      </w:tblGrid>
      <w:tr w:rsidR="006B000A" w:rsidRPr="00152E2E" w14:paraId="57691E8B" w14:textId="77777777" w:rsidTr="00FF2558">
        <w:trPr>
          <w:trHeight w:val="521"/>
        </w:trPr>
        <w:tc>
          <w:tcPr>
            <w:tcW w:w="58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4.</w:t>
            </w:r>
          </w:p>
        </w:tc>
        <w:tc>
          <w:tcPr>
            <w:tcW w:w="1440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Finančná a ekonomická stránka projektu</w:t>
            </w:r>
          </w:p>
        </w:tc>
      </w:tr>
    </w:tbl>
    <w:p w14:paraId="0DDF74B6" w14:textId="77777777" w:rsidR="00BE2F8F" w:rsidRPr="00152E2E" w:rsidRDefault="00BE2F8F" w:rsidP="009F5DD9">
      <w:pPr>
        <w:spacing w:after="0"/>
      </w:pPr>
    </w:p>
    <w:tbl>
      <w:tblPr>
        <w:tblStyle w:val="TableGrid4"/>
        <w:tblW w:w="14992" w:type="dxa"/>
        <w:tblLook w:val="04A0" w:firstRow="1" w:lastRow="0" w:firstColumn="1" w:lastColumn="0" w:noHBand="0" w:noVBand="1"/>
      </w:tblPr>
      <w:tblGrid>
        <w:gridCol w:w="603"/>
        <w:gridCol w:w="2199"/>
        <w:gridCol w:w="5244"/>
        <w:gridCol w:w="1398"/>
        <w:gridCol w:w="1557"/>
        <w:gridCol w:w="3991"/>
      </w:tblGrid>
      <w:tr w:rsidR="00D60222" w:rsidRPr="00152E2E" w14:paraId="70CEF7FE" w14:textId="77777777" w:rsidTr="00973C38">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2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152E2E" w:rsidRDefault="00171453" w:rsidP="00E32869">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9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1F1E069" w14:textId="77777777" w:rsidTr="00973C38">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4.1</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14:paraId="16DB01C4" w14:textId="79CC299F"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Vecná oprávnenosť výdavkov projektu - obsahová oprávnenosť, účelnosť a účinnosť</w:t>
            </w:r>
          </w:p>
        </w:tc>
        <w:tc>
          <w:tcPr>
            <w:tcW w:w="5244" w:type="dxa"/>
            <w:vMerge w:val="restart"/>
            <w:tcBorders>
              <w:top w:val="single" w:sz="4" w:space="0" w:color="auto"/>
              <w:left w:val="single" w:sz="4" w:space="0" w:color="auto"/>
              <w:bottom w:val="single" w:sz="4" w:space="0" w:color="auto"/>
              <w:right w:val="single" w:sz="4" w:space="0" w:color="auto"/>
            </w:tcBorders>
            <w:vAlign w:val="center"/>
          </w:tcPr>
          <w:p w14:paraId="5F5C2596" w14:textId="77777777" w:rsidR="002B7643" w:rsidRPr="00152E2E" w:rsidRDefault="002B7643" w:rsidP="00973C38">
            <w:pPr>
              <w:pStyle w:val="Normlnywebov"/>
              <w:spacing w:before="0" w:beforeAutospacing="0" w:after="0" w:afterAutospacing="0"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152E2E">
              <w:rPr>
                <w:rFonts w:ascii="Arial" w:hAnsi="Arial" w:cs="Arial"/>
                <w:color w:val="000000" w:themeColor="text1"/>
                <w:sz w:val="19"/>
                <w:szCs w:val="19"/>
              </w:rPr>
              <w:t>účinnosti (t.j. plnenie stanovených cieľov a dosahovanie plánovaných výsledkov).</w:t>
            </w:r>
          </w:p>
          <w:p w14:paraId="6CCE03D9" w14:textId="6BC930B1" w:rsidR="002B7643" w:rsidRPr="00152E2E" w:rsidRDefault="002B7643" w:rsidP="00973C38">
            <w:pPr>
              <w:spacing w:line="288" w:lineRule="auto"/>
              <w:jc w:val="both"/>
              <w:rPr>
                <w:rFonts w:ascii="Arial" w:eastAsia="Helvetica" w:hAnsi="Arial" w:cs="Arial"/>
                <w:i/>
                <w:color w:val="000000" w:themeColor="text1"/>
                <w:sz w:val="19"/>
                <w:szCs w:val="19"/>
              </w:rPr>
            </w:pPr>
            <w:r w:rsidRPr="00152E2E">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398" w:type="dxa"/>
            <w:vMerge w:val="restart"/>
            <w:tcBorders>
              <w:top w:val="single" w:sz="4" w:space="0" w:color="auto"/>
              <w:left w:val="single" w:sz="4" w:space="0" w:color="auto"/>
              <w:bottom w:val="single" w:sz="4" w:space="0" w:color="auto"/>
              <w:right w:val="single" w:sz="4" w:space="0" w:color="auto"/>
            </w:tcBorders>
            <w:vAlign w:val="center"/>
          </w:tcPr>
          <w:p w14:paraId="36768914" w14:textId="038F960B"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7C7597CF" w14:textId="47B59240"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áno</w:t>
            </w:r>
          </w:p>
        </w:tc>
        <w:tc>
          <w:tcPr>
            <w:tcW w:w="3991" w:type="dxa"/>
            <w:tcBorders>
              <w:top w:val="single" w:sz="4" w:space="0" w:color="auto"/>
              <w:left w:val="single" w:sz="4" w:space="0" w:color="auto"/>
              <w:bottom w:val="single" w:sz="4" w:space="0" w:color="auto"/>
              <w:right w:val="single" w:sz="4" w:space="0" w:color="auto"/>
            </w:tcBorders>
            <w:vAlign w:val="center"/>
          </w:tcPr>
          <w:p w14:paraId="464DCE58" w14:textId="0F51334A"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70% a viac finančnej hodnoty žiadateľom definovaných celkových oprávnených výdavkov projektu je vecne oprávnených (obsahová oprávnenosť, účelnosť a účinnosť). </w:t>
            </w:r>
          </w:p>
        </w:tc>
      </w:tr>
      <w:tr w:rsidR="002B7643" w:rsidRPr="00152E2E" w14:paraId="7DD5D1C5" w14:textId="77777777" w:rsidTr="00973C38">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tcPr>
          <w:p w14:paraId="179D6887" w14:textId="77777777" w:rsidR="002B7643" w:rsidRPr="00152E2E" w:rsidRDefault="002B7643" w:rsidP="009F5DD9">
            <w:pPr>
              <w:spacing w:line="288" w:lineRule="auto"/>
              <w:rPr>
                <w:rFonts w:ascii="Arial" w:hAnsi="Arial" w:cs="Arial"/>
                <w:color w:val="000000" w:themeColor="text1"/>
                <w:sz w:val="19"/>
                <w:szCs w:val="19"/>
              </w:rPr>
            </w:pPr>
          </w:p>
        </w:tc>
        <w:tc>
          <w:tcPr>
            <w:tcW w:w="5244" w:type="dxa"/>
            <w:vMerge/>
            <w:tcBorders>
              <w:top w:val="single" w:sz="4" w:space="0" w:color="auto"/>
              <w:left w:val="single" w:sz="4" w:space="0" w:color="auto"/>
              <w:bottom w:val="single" w:sz="4" w:space="0" w:color="auto"/>
              <w:right w:val="single" w:sz="4" w:space="0" w:color="auto"/>
            </w:tcBorders>
            <w:vAlign w:val="center"/>
          </w:tcPr>
          <w:p w14:paraId="0CBFD445" w14:textId="77777777" w:rsidR="002B7643" w:rsidRPr="00152E2E" w:rsidRDefault="002B7643" w:rsidP="009F5DD9">
            <w:pPr>
              <w:spacing w:line="288" w:lineRule="auto"/>
              <w:rPr>
                <w:rFonts w:ascii="Arial" w:hAnsi="Arial" w:cs="Arial"/>
                <w:i/>
                <w:color w:val="000000" w:themeColor="text1"/>
                <w:sz w:val="19"/>
                <w:szCs w:val="19"/>
              </w:rPr>
            </w:pPr>
          </w:p>
        </w:tc>
        <w:tc>
          <w:tcPr>
            <w:tcW w:w="1398" w:type="dxa"/>
            <w:vMerge/>
            <w:tcBorders>
              <w:top w:val="single" w:sz="4" w:space="0" w:color="auto"/>
              <w:left w:val="single" w:sz="4" w:space="0" w:color="auto"/>
              <w:bottom w:val="single" w:sz="4" w:space="0" w:color="auto"/>
              <w:right w:val="single" w:sz="4" w:space="0" w:color="auto"/>
            </w:tcBorders>
            <w:vAlign w:val="center"/>
          </w:tcPr>
          <w:p w14:paraId="363F0AA6"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2B8842E5" w14:textId="024DFAA6"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nie</w:t>
            </w:r>
          </w:p>
        </w:tc>
        <w:tc>
          <w:tcPr>
            <w:tcW w:w="3991" w:type="dxa"/>
            <w:tcBorders>
              <w:top w:val="single" w:sz="4" w:space="0" w:color="auto"/>
              <w:left w:val="single" w:sz="4" w:space="0" w:color="auto"/>
              <w:bottom w:val="single" w:sz="4" w:space="0" w:color="auto"/>
              <w:right w:val="single" w:sz="4" w:space="0" w:color="auto"/>
            </w:tcBorders>
            <w:vAlign w:val="center"/>
          </w:tcPr>
          <w:p w14:paraId="257B14B3" w14:textId="7160477C"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Menej ako 70% finančnej hodnoty žiadateľom definovaných celkových oprávnených výdavkov projektu je vecne oprávnených (obsahová oprávnenosť, účelnosť a účinnosť).</w:t>
            </w:r>
          </w:p>
        </w:tc>
      </w:tr>
    </w:tbl>
    <w:p w14:paraId="20048A1F" w14:textId="7AC3ACA6" w:rsidR="00856944" w:rsidRPr="00152E2E" w:rsidRDefault="00856944" w:rsidP="00325D99">
      <w:pPr>
        <w:spacing w:before="120"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11. Rozpočet projektu, príloha Opis projektu,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Rozpočet projektu, príloha Finančná analýza</w:t>
      </w:r>
      <w:r w:rsidR="00DB0A22">
        <w:rPr>
          <w:rFonts w:ascii="Arial" w:hAnsi="Arial" w:cs="Arial"/>
          <w:color w:val="000000" w:themeColor="text1"/>
          <w:sz w:val="19"/>
          <w:szCs w:val="19"/>
        </w:rPr>
        <w:t>.</w:t>
      </w:r>
    </w:p>
    <w:p w14:paraId="69337CD5" w14:textId="77777777" w:rsidR="00856944" w:rsidRPr="00152E2E" w:rsidRDefault="00856944"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7748F2B5"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44940935" w14:textId="54F967BD"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musia byť v súlade so zoznamom oprávnených výdavkov uvedených v</w:t>
      </w:r>
      <w:r w:rsidR="00BF2875">
        <w:rPr>
          <w:rFonts w:ascii="Arial" w:eastAsiaTheme="minorHAnsi" w:hAnsi="Arial" w:cs="Arial"/>
          <w:color w:val="000000" w:themeColor="text1"/>
          <w:sz w:val="19"/>
          <w:szCs w:val="19"/>
          <w:bdr w:val="none" w:sz="0" w:space="0" w:color="auto"/>
          <w:lang w:val="sk-SK"/>
        </w:rPr>
        <w:t xml:space="preserve">o </w:t>
      </w:r>
      <w:r w:rsidRPr="00152E2E">
        <w:rPr>
          <w:rFonts w:ascii="Arial" w:eastAsiaTheme="minorHAnsi" w:hAnsi="Arial" w:cs="Arial"/>
          <w:color w:val="000000" w:themeColor="text1"/>
          <w:sz w:val="19"/>
          <w:szCs w:val="19"/>
          <w:bdr w:val="none" w:sz="0" w:space="0" w:color="auto"/>
          <w:lang w:val="sk-SK"/>
        </w:rPr>
        <w:t>výzve na predkladanie žiadostí o NFP,</w:t>
      </w:r>
    </w:p>
    <w:p w14:paraId="7E320F0A"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6177FC33"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3131D3F"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hAnsi="Arial" w:cs="Arial"/>
          <w:color w:val="000000" w:themeColor="text1"/>
          <w:sz w:val="19"/>
          <w:szCs w:val="19"/>
          <w:lang w:val="sk-SK"/>
        </w:rPr>
        <w:t>V prípade identifikácie neoprávnených výdavkov projektu z dôvodu matematickej chyby vzniknutej vo výpočte finančnej analýzy sa v procese odborného hodnotenia výška celkových oprávnených výdavkov projektu adekvátne zníži.</w:t>
      </w:r>
    </w:p>
    <w:p w14:paraId="1F55E93C"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r w:rsidRPr="00152E2E">
        <w:rPr>
          <w:rFonts w:ascii="Arial" w:hAnsi="Arial" w:cs="Arial"/>
          <w:color w:val="000000" w:themeColor="text1"/>
          <w:sz w:val="19"/>
          <w:szCs w:val="19"/>
          <w:lang w:val="sk-SK"/>
        </w:rPr>
        <w:t>– hodnotiteľ uvedie identifikáciu neoprávnených výdavkov, sumu identifikovaných neoprávnených výdavkov a zdôvodnenie v komentári hodnotiaceho hárku.</w:t>
      </w:r>
    </w:p>
    <w:p w14:paraId="3DE15320"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1E362DF7" w14:textId="44565DD5" w:rsidR="00522C7A" w:rsidRPr="00152E2E"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4"/>
        <w:tblW w:w="14992" w:type="dxa"/>
        <w:tblLook w:val="04A0" w:firstRow="1" w:lastRow="0" w:firstColumn="1" w:lastColumn="0" w:noHBand="0" w:noVBand="1"/>
      </w:tblPr>
      <w:tblGrid>
        <w:gridCol w:w="604"/>
        <w:gridCol w:w="2388"/>
        <w:gridCol w:w="5196"/>
        <w:gridCol w:w="1399"/>
        <w:gridCol w:w="1557"/>
        <w:gridCol w:w="3848"/>
      </w:tblGrid>
      <w:tr w:rsidR="00171453" w:rsidRPr="00152E2E" w14:paraId="6FEDDB20" w14:textId="77777777" w:rsidTr="009F5DD9">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8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325C0" w:rsidRPr="00152E2E" w14:paraId="3E61F4B4" w14:textId="77777777" w:rsidTr="009F5DD9">
        <w:trPr>
          <w:trHeight w:val="947"/>
        </w:trPr>
        <w:tc>
          <w:tcPr>
            <w:tcW w:w="604" w:type="dxa"/>
            <w:vMerge w:val="restart"/>
            <w:tcBorders>
              <w:top w:val="single" w:sz="4" w:space="0" w:color="auto"/>
              <w:left w:val="single" w:sz="4" w:space="0" w:color="auto"/>
              <w:right w:val="single" w:sz="4" w:space="0" w:color="auto"/>
            </w:tcBorders>
            <w:vAlign w:val="center"/>
          </w:tcPr>
          <w:p w14:paraId="0EDD5BFE" w14:textId="708D3D5C"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4.2</w:t>
            </w:r>
          </w:p>
        </w:tc>
        <w:tc>
          <w:tcPr>
            <w:tcW w:w="2388" w:type="dxa"/>
            <w:vMerge w:val="restart"/>
            <w:tcBorders>
              <w:top w:val="single" w:sz="4" w:space="0" w:color="auto"/>
              <w:left w:val="single" w:sz="4" w:space="0" w:color="auto"/>
              <w:right w:val="single" w:sz="4" w:space="0" w:color="auto"/>
            </w:tcBorders>
            <w:vAlign w:val="center"/>
          </w:tcPr>
          <w:p w14:paraId="5D1EE8A0" w14:textId="6F7EF16E" w:rsidR="001325C0" w:rsidRPr="00152E2E" w:rsidRDefault="001325C0"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Efektívnosť a hospodárnosť výdavkov projektu</w:t>
            </w:r>
          </w:p>
        </w:tc>
        <w:tc>
          <w:tcPr>
            <w:tcW w:w="5196" w:type="dxa"/>
            <w:vMerge w:val="restart"/>
            <w:tcBorders>
              <w:top w:val="single" w:sz="4" w:space="0" w:color="auto"/>
              <w:left w:val="single" w:sz="4" w:space="0" w:color="auto"/>
              <w:right w:val="single" w:sz="4" w:space="0" w:color="auto"/>
            </w:tcBorders>
            <w:vAlign w:val="center"/>
          </w:tcPr>
          <w:p w14:paraId="6D9A2352" w14:textId="77777777" w:rsidR="002B7643" w:rsidRPr="00152E2E" w:rsidRDefault="002B7643" w:rsidP="00885E81">
            <w:pPr>
              <w:widowControl w:val="0"/>
              <w:spacing w:after="60" w:line="288" w:lineRule="auto"/>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2A0F4DB7" w14:textId="77777777" w:rsidR="002B7643" w:rsidRPr="00152E2E" w:rsidRDefault="002B7643" w:rsidP="00885E81">
            <w:pPr>
              <w:widowControl w:val="0"/>
              <w:spacing w:after="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1D58268B" w14:textId="77777777" w:rsidR="001325C0" w:rsidRDefault="002B7643" w:rsidP="00885E81">
            <w:pPr>
              <w:spacing w:after="60" w:line="288" w:lineRule="auto"/>
              <w:jc w:val="both"/>
              <w:rPr>
                <w:rFonts w:ascii="Arial" w:eastAsiaTheme="minorHAnsi" w:hAnsi="Arial" w:cs="Arial"/>
                <w:i/>
                <w:iCs/>
                <w:color w:val="000000"/>
                <w:sz w:val="19"/>
                <w:szCs w:val="19"/>
                <w:bdr w:val="none" w:sz="0" w:space="0" w:color="auto" w:frame="1"/>
              </w:rPr>
            </w:pPr>
            <w:r w:rsidRPr="00152E2E">
              <w:rPr>
                <w:rFonts w:ascii="Arial" w:eastAsiaTheme="minorHAnsi" w:hAnsi="Arial" w:cs="Arial"/>
                <w:i/>
                <w:color w:val="000000" w:themeColor="text1"/>
                <w:sz w:val="19"/>
                <w:szCs w:val="19"/>
                <w:bdr w:val="none" w:sz="0" w:space="0" w:color="auto" w:frame="1"/>
              </w:rPr>
              <w:t>Pozn.:</w:t>
            </w:r>
            <w:r w:rsidR="00885E81">
              <w:rPr>
                <w:rFonts w:ascii="Arial" w:eastAsiaTheme="minorHAnsi" w:hAnsi="Arial" w:cs="Arial"/>
                <w:i/>
                <w:iCs/>
                <w:color w:val="000000"/>
                <w:sz w:val="19"/>
                <w:szCs w:val="19"/>
                <w:bdr w:val="none" w:sz="0" w:space="0" w:color="auto" w:frame="1"/>
              </w:rPr>
              <w:t xml:space="preserve"> </w:t>
            </w:r>
            <w:r w:rsidRPr="00152E2E">
              <w:rPr>
                <w:rFonts w:ascii="Arial" w:eastAsiaTheme="minorHAnsi"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A308DB2" w14:textId="59CB6568" w:rsidR="001E5EC1" w:rsidRPr="00152E2E" w:rsidRDefault="001E5EC1" w:rsidP="00885E81">
            <w:pPr>
              <w:spacing w:after="60" w:line="288" w:lineRule="auto"/>
              <w:jc w:val="both"/>
              <w:rPr>
                <w:rFonts w:ascii="Arial" w:hAnsi="Arial" w:cs="Arial"/>
                <w:color w:val="000000" w:themeColor="text1"/>
                <w:sz w:val="19"/>
                <w:szCs w:val="19"/>
                <w:u w:color="000000"/>
              </w:rPr>
            </w:pPr>
            <w:r w:rsidRPr="00D5655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399" w:type="dxa"/>
            <w:vMerge w:val="restart"/>
            <w:tcBorders>
              <w:top w:val="single" w:sz="4" w:space="0" w:color="auto"/>
              <w:left w:val="single" w:sz="4" w:space="0" w:color="auto"/>
              <w:right w:val="single" w:sz="4" w:space="0" w:color="auto"/>
            </w:tcBorders>
            <w:vAlign w:val="center"/>
          </w:tcPr>
          <w:p w14:paraId="33B8D48F" w14:textId="6E5CFD6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4BF4532" w14:textId="5CC7B80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áno</w:t>
            </w:r>
          </w:p>
        </w:tc>
        <w:tc>
          <w:tcPr>
            <w:tcW w:w="3848" w:type="dxa"/>
            <w:tcBorders>
              <w:top w:val="single" w:sz="4" w:space="0" w:color="auto"/>
              <w:left w:val="single" w:sz="4" w:space="0" w:color="auto"/>
              <w:right w:val="single" w:sz="4" w:space="0" w:color="auto"/>
            </w:tcBorders>
            <w:vAlign w:val="center"/>
          </w:tcPr>
          <w:p w14:paraId="307CCA19" w14:textId="4CA8F61D" w:rsidR="001325C0" w:rsidRPr="00152E2E" w:rsidRDefault="002B7643" w:rsidP="00885E81">
            <w:pPr>
              <w:spacing w:after="160" w:line="288" w:lineRule="auto"/>
              <w:jc w:val="both"/>
              <w:rPr>
                <w:rFonts w:ascii="Arial" w:eastAsia="Helvetica" w:hAnsi="Arial" w:cs="Arial"/>
                <w:color w:val="000000" w:themeColor="text1"/>
                <w:sz w:val="19"/>
                <w:szCs w:val="19"/>
              </w:rPr>
            </w:pPr>
            <w:r w:rsidRPr="00152E2E">
              <w:rPr>
                <w:rFonts w:ascii="Arial" w:eastAsiaTheme="minorHAnsi"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1325C0" w:rsidRPr="00152E2E" w14:paraId="20538626" w14:textId="77777777" w:rsidTr="009F5DD9">
        <w:trPr>
          <w:trHeight w:val="2443"/>
        </w:trPr>
        <w:tc>
          <w:tcPr>
            <w:tcW w:w="604" w:type="dxa"/>
            <w:vMerge/>
            <w:tcBorders>
              <w:left w:val="single" w:sz="4" w:space="0" w:color="auto"/>
              <w:right w:val="single" w:sz="4" w:space="0" w:color="auto"/>
            </w:tcBorders>
            <w:vAlign w:val="center"/>
          </w:tcPr>
          <w:p w14:paraId="4EF56C24" w14:textId="77777777" w:rsidR="001325C0" w:rsidRPr="00152E2E" w:rsidRDefault="001325C0" w:rsidP="009F5DD9">
            <w:pPr>
              <w:spacing w:line="288" w:lineRule="auto"/>
              <w:jc w:val="center"/>
              <w:rPr>
                <w:rFonts w:ascii="Arial" w:hAnsi="Arial" w:cs="Arial"/>
                <w:color w:val="000000" w:themeColor="text1"/>
                <w:sz w:val="19"/>
                <w:szCs w:val="19"/>
              </w:rPr>
            </w:pPr>
          </w:p>
        </w:tc>
        <w:tc>
          <w:tcPr>
            <w:tcW w:w="2388" w:type="dxa"/>
            <w:vMerge/>
            <w:tcBorders>
              <w:left w:val="single" w:sz="4" w:space="0" w:color="auto"/>
              <w:right w:val="single" w:sz="4" w:space="0" w:color="auto"/>
            </w:tcBorders>
            <w:vAlign w:val="center"/>
          </w:tcPr>
          <w:p w14:paraId="3842773F" w14:textId="77777777" w:rsidR="001325C0" w:rsidRPr="00152E2E" w:rsidRDefault="001325C0" w:rsidP="009F5DD9">
            <w:pPr>
              <w:spacing w:line="288" w:lineRule="auto"/>
              <w:rPr>
                <w:rFonts w:ascii="Arial" w:hAnsi="Arial" w:cs="Arial"/>
                <w:color w:val="000000" w:themeColor="text1"/>
                <w:sz w:val="19"/>
                <w:szCs w:val="19"/>
              </w:rPr>
            </w:pPr>
          </w:p>
        </w:tc>
        <w:tc>
          <w:tcPr>
            <w:tcW w:w="5196" w:type="dxa"/>
            <w:vMerge/>
            <w:tcBorders>
              <w:left w:val="single" w:sz="4" w:space="0" w:color="auto"/>
              <w:right w:val="single" w:sz="4" w:space="0" w:color="auto"/>
            </w:tcBorders>
            <w:vAlign w:val="center"/>
          </w:tcPr>
          <w:p w14:paraId="68E58161" w14:textId="77777777" w:rsidR="001325C0" w:rsidRPr="00152E2E" w:rsidRDefault="001325C0" w:rsidP="009F5DD9">
            <w:pPr>
              <w:spacing w:line="288" w:lineRule="auto"/>
              <w:rPr>
                <w:rFonts w:ascii="Arial" w:hAnsi="Arial" w:cs="Arial"/>
                <w:color w:val="000000" w:themeColor="text1"/>
                <w:sz w:val="19"/>
                <w:szCs w:val="19"/>
                <w:u w:color="000000"/>
              </w:rPr>
            </w:pPr>
          </w:p>
        </w:tc>
        <w:tc>
          <w:tcPr>
            <w:tcW w:w="1399" w:type="dxa"/>
            <w:vMerge/>
            <w:tcBorders>
              <w:left w:val="single" w:sz="4" w:space="0" w:color="auto"/>
              <w:right w:val="single" w:sz="4" w:space="0" w:color="auto"/>
            </w:tcBorders>
            <w:vAlign w:val="center"/>
          </w:tcPr>
          <w:p w14:paraId="47A149BE" w14:textId="77777777" w:rsidR="001325C0" w:rsidRPr="00152E2E" w:rsidRDefault="001325C0"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right w:val="single" w:sz="4" w:space="0" w:color="auto"/>
            </w:tcBorders>
            <w:vAlign w:val="center"/>
          </w:tcPr>
          <w:p w14:paraId="1196E042" w14:textId="36EA9482"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nie</w:t>
            </w:r>
          </w:p>
        </w:tc>
        <w:tc>
          <w:tcPr>
            <w:tcW w:w="3848" w:type="dxa"/>
            <w:tcBorders>
              <w:left w:val="single" w:sz="4" w:space="0" w:color="auto"/>
              <w:right w:val="single" w:sz="4" w:space="0" w:color="auto"/>
            </w:tcBorders>
            <w:vAlign w:val="center"/>
          </w:tcPr>
          <w:p w14:paraId="6D777AB8" w14:textId="77777777" w:rsidR="002B7643" w:rsidRPr="00152E2E" w:rsidRDefault="002B7643" w:rsidP="009F5DD9">
            <w:pPr>
              <w:spacing w:after="1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p w14:paraId="6425FC78" w14:textId="77777777" w:rsidR="001325C0" w:rsidRPr="00152E2E" w:rsidRDefault="001325C0" w:rsidP="009F5DD9">
            <w:pPr>
              <w:spacing w:line="288" w:lineRule="auto"/>
              <w:rPr>
                <w:rFonts w:ascii="Arial" w:eastAsia="Helvetica" w:hAnsi="Arial" w:cs="Arial"/>
                <w:color w:val="000000" w:themeColor="text1"/>
                <w:sz w:val="19"/>
                <w:szCs w:val="19"/>
              </w:rPr>
            </w:pPr>
          </w:p>
        </w:tc>
      </w:tr>
    </w:tbl>
    <w:p w14:paraId="309431E7" w14:textId="6EEED66A"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11. Rozpočet projektu, príloha Opis projektu, príloha Rozpočet projektu, príloha </w:t>
      </w:r>
      <w:r w:rsidR="00DB0A22">
        <w:rPr>
          <w:rFonts w:ascii="Arial" w:hAnsi="Arial" w:cs="Arial"/>
          <w:color w:val="000000" w:themeColor="text1"/>
          <w:sz w:val="19"/>
          <w:szCs w:val="19"/>
        </w:rPr>
        <w:t>Podklady k rozpočtu projektu</w:t>
      </w:r>
      <w:r w:rsidRPr="00152E2E">
        <w:rPr>
          <w:rFonts w:ascii="Arial" w:hAnsi="Arial" w:cs="Arial"/>
          <w:color w:val="000000" w:themeColor="text1"/>
          <w:sz w:val="19"/>
          <w:szCs w:val="19"/>
        </w:rPr>
        <w:t>.</w:t>
      </w:r>
    </w:p>
    <w:p w14:paraId="404B3087"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V rámci hodnotiaceho kritéria sa jednotlivé výdavky hodnotia z nasledovných aspektov:</w:t>
      </w:r>
    </w:p>
    <w:p w14:paraId="1F917B12" w14:textId="1E332D1A"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dodržanie jednotlivých</w:t>
      </w:r>
      <w:r w:rsidR="00534485">
        <w:rPr>
          <w:rFonts w:ascii="Arial" w:hAnsi="Arial" w:cs="Arial"/>
          <w:sz w:val="19"/>
          <w:szCs w:val="19"/>
          <w:lang w:val="sk-SK"/>
        </w:rPr>
        <w:t xml:space="preserve"> percentuálnych a</w:t>
      </w:r>
      <w:r w:rsidRPr="00D61647">
        <w:rPr>
          <w:rFonts w:ascii="Arial" w:hAnsi="Arial" w:cs="Arial"/>
          <w:sz w:val="19"/>
          <w:szCs w:val="19"/>
          <w:lang w:val="sk-SK"/>
        </w:rPr>
        <w:t xml:space="preserve"> finančných limitov na určené typy výdavkov a prípadne benchmarkov na realizáciu ucelených aktivít,</w:t>
      </w:r>
    </w:p>
    <w:p w14:paraId="2B2B14B7" w14:textId="77777777"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primeranosť merných množstiev výdavkov z pohľadu nevyhnutnosti pre realizáciu aktivít projektu,</w:t>
      </w:r>
    </w:p>
    <w:p w14:paraId="48FFFE85" w14:textId="6349283C" w:rsidR="00BF2875" w:rsidRPr="00BF2875"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či sú</w:t>
      </w:r>
      <w:r w:rsidRPr="00BF2875">
        <w:rPr>
          <w:rFonts w:ascii="Arial" w:hAnsi="Arial" w:cs="Arial"/>
          <w:color w:val="000000" w:themeColor="text1"/>
          <w:sz w:val="19"/>
          <w:szCs w:val="19"/>
        </w:rPr>
        <w:t xml:space="preserve"> jednotkové ceny identifikované na základe dôveryhodného prieskumu trhu</w:t>
      </w:r>
      <w:r w:rsidR="00522C7A">
        <w:rPr>
          <w:rFonts w:ascii="Arial" w:hAnsi="Arial" w:cs="Arial"/>
          <w:color w:val="000000" w:themeColor="text1"/>
          <w:sz w:val="19"/>
          <w:szCs w:val="19"/>
        </w:rPr>
        <w:t xml:space="preserve"> </w:t>
      </w:r>
      <w:r w:rsidR="00453D48">
        <w:rPr>
          <w:rFonts w:ascii="Arial" w:hAnsi="Arial" w:cs="Arial"/>
          <w:color w:val="000000" w:themeColor="text1"/>
          <w:sz w:val="19"/>
          <w:szCs w:val="19"/>
        </w:rPr>
        <w:t xml:space="preserve">/ </w:t>
      </w:r>
      <w:r w:rsidR="00BF2875" w:rsidRPr="00BF2875">
        <w:rPr>
          <w:rFonts w:ascii="Arial" w:hAnsi="Arial" w:cs="Arial"/>
          <w:color w:val="000000" w:themeColor="text1"/>
          <w:sz w:val="19"/>
          <w:szCs w:val="19"/>
        </w:rPr>
        <w:t>prieskumu trhových cien, relevantného znaleckého posudku, uzatvorenej zmluvy</w:t>
      </w:r>
      <w:r w:rsidR="00534485">
        <w:rPr>
          <w:rFonts w:ascii="Arial" w:hAnsi="Arial" w:cs="Arial"/>
          <w:color w:val="000000" w:themeColor="text1"/>
          <w:sz w:val="19"/>
          <w:szCs w:val="19"/>
        </w:rPr>
        <w:t>, rozpočtu overeného autorizovanou osobou</w:t>
      </w:r>
      <w:r w:rsidR="00BF2875" w:rsidRPr="00BF2875">
        <w:rPr>
          <w:rFonts w:ascii="Arial" w:hAnsi="Arial" w:cs="Arial"/>
          <w:color w:val="000000" w:themeColor="text1"/>
          <w:sz w:val="19"/>
          <w:szCs w:val="19"/>
        </w:rPr>
        <w:t xml:space="preserve"> alebo</w:t>
      </w:r>
      <w:r w:rsidR="00534485">
        <w:rPr>
          <w:rFonts w:ascii="Arial" w:hAnsi="Arial" w:cs="Arial"/>
          <w:color w:val="000000" w:themeColor="text1"/>
          <w:sz w:val="19"/>
          <w:szCs w:val="19"/>
        </w:rPr>
        <w:t xml:space="preserve"> iných</w:t>
      </w:r>
      <w:r w:rsidR="00BF2875" w:rsidRPr="00BF2875">
        <w:rPr>
          <w:rFonts w:ascii="Arial" w:hAnsi="Arial" w:cs="Arial"/>
          <w:color w:val="000000" w:themeColor="text1"/>
          <w:sz w:val="19"/>
          <w:szCs w:val="19"/>
        </w:rPr>
        <w:t xml:space="preserve"> podkladov. </w:t>
      </w:r>
    </w:p>
    <w:p w14:paraId="4B8A83DE" w14:textId="0899730C" w:rsidR="00AE2C98" w:rsidRPr="00BF2875" w:rsidRDefault="00AE2C98" w:rsidP="004F7BEC">
      <w:pPr>
        <w:spacing w:before="120" w:after="120" w:line="288" w:lineRule="auto"/>
        <w:jc w:val="both"/>
        <w:rPr>
          <w:rFonts w:ascii="Arial" w:hAnsi="Arial" w:cs="Arial"/>
          <w:color w:val="000000" w:themeColor="text1"/>
          <w:sz w:val="19"/>
          <w:szCs w:val="19"/>
        </w:rPr>
      </w:pPr>
      <w:r w:rsidRPr="00BF2875">
        <w:rPr>
          <w:rFonts w:ascii="Arial" w:hAnsi="Arial" w:cs="Arial"/>
          <w:color w:val="000000" w:themeColor="text1"/>
          <w:sz w:val="19"/>
          <w:szCs w:val="19"/>
        </w:rPr>
        <w:t xml:space="preserve">Hodnotiteľ vyhodnotí, či navrhnuté výdavky projektu spĺňajú podmienku hospodárnosti a efektívnosti a či zodpovedajú obvyklým cenám v danom mieste a čase </w:t>
      </w:r>
      <w:r w:rsidR="00BF2875" w:rsidRPr="00BF2875">
        <w:rPr>
          <w:rFonts w:ascii="Arial" w:hAnsi="Arial" w:cs="Arial"/>
          <w:color w:val="000000" w:themeColor="text1"/>
          <w:sz w:val="19"/>
          <w:szCs w:val="19"/>
        </w:rPr>
        <w:t>preukázanými niektorým z vyššie uvedených spôsobov</w:t>
      </w:r>
      <w:r w:rsidRPr="00BF2875">
        <w:rPr>
          <w:rFonts w:ascii="Arial" w:hAnsi="Arial" w:cs="Arial"/>
          <w:color w:val="000000" w:themeColor="text1"/>
          <w:sz w:val="19"/>
          <w:szCs w:val="19"/>
        </w:rPr>
        <w:t xml:space="preserve">. Pri overovaní hospodárnosti hodnotiteľ postupuje v zmysle metodického pokynu CKO č.18 k overovaniu hospodárnosti výdavkov. </w:t>
      </w:r>
      <w:r w:rsidRPr="00BF2875">
        <w:rPr>
          <w:rFonts w:ascii="Arial" w:hAnsi="Arial" w:cs="Arial"/>
          <w:color w:val="000000" w:themeColor="text1"/>
          <w:sz w:val="19"/>
          <w:szCs w:val="19"/>
        </w:rPr>
        <w:lastRenderedPageBreak/>
        <w:t xml:space="preserve">Hodnotiteľ v závislosti od druhu výdavku identifikuje, či na hodnotené výdavky projektu bude aplikovať </w:t>
      </w:r>
      <w:r w:rsidR="00534485">
        <w:rPr>
          <w:rFonts w:ascii="Arial" w:hAnsi="Arial" w:cs="Arial"/>
          <w:color w:val="000000" w:themeColor="text1"/>
          <w:sz w:val="19"/>
          <w:szCs w:val="19"/>
        </w:rPr>
        <w:t>percentuálne/</w:t>
      </w:r>
      <w:r w:rsidRPr="00BF2875">
        <w:rPr>
          <w:rFonts w:ascii="Arial" w:hAnsi="Arial" w:cs="Arial"/>
          <w:color w:val="000000" w:themeColor="text1"/>
          <w:sz w:val="19"/>
          <w:szCs w:val="19"/>
        </w:rPr>
        <w:t>finančné limity a/alebo benchmarky a/alebo bude hodnotiť kritérium podľa zrealizovaného verejného obstarávania, prieskumu trhu  a/alebo podľa expertízneho posúdenia (znalecký posudok)</w:t>
      </w:r>
      <w:r w:rsidR="00534485">
        <w:rPr>
          <w:rFonts w:ascii="Arial" w:hAnsi="Arial" w:cs="Arial"/>
          <w:color w:val="000000" w:themeColor="text1"/>
          <w:sz w:val="19"/>
          <w:szCs w:val="19"/>
        </w:rPr>
        <w:t>, alebo iným spôsobom uvedeným v Príručke pre žiadateľa</w:t>
      </w:r>
      <w:r w:rsidRPr="00BF2875">
        <w:rPr>
          <w:rFonts w:ascii="Arial" w:hAnsi="Arial" w:cs="Arial"/>
          <w:color w:val="000000" w:themeColor="text1"/>
          <w:sz w:val="19"/>
          <w:szCs w:val="19"/>
        </w:rPr>
        <w:t xml:space="preserve">.  </w:t>
      </w:r>
    </w:p>
    <w:p w14:paraId="1BF1B57D" w14:textId="30EB880C" w:rsidR="00AE2C98" w:rsidRPr="00152E2E" w:rsidRDefault="00BF2875"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L</w:t>
      </w:r>
      <w:r w:rsidR="00AE2C98" w:rsidRPr="003F7811">
        <w:rPr>
          <w:rFonts w:ascii="Arial" w:hAnsi="Arial" w:cs="Arial"/>
          <w:b/>
          <w:color w:val="000000" w:themeColor="text1"/>
          <w:sz w:val="19"/>
          <w:szCs w:val="19"/>
        </w:rPr>
        <w:t>imit</w:t>
      </w:r>
      <w:r w:rsidRPr="003F7811">
        <w:rPr>
          <w:rFonts w:ascii="Arial" w:hAnsi="Arial" w:cs="Arial"/>
          <w:b/>
          <w:color w:val="000000" w:themeColor="text1"/>
          <w:sz w:val="19"/>
          <w:szCs w:val="19"/>
        </w:rPr>
        <w:t xml:space="preserve"> výdavkov</w:t>
      </w:r>
      <w:r w:rsidR="00AE2C98" w:rsidRPr="00152E2E">
        <w:rPr>
          <w:rFonts w:ascii="Arial" w:hAnsi="Arial" w:cs="Arial"/>
          <w:color w:val="000000" w:themeColor="text1"/>
          <w:sz w:val="19"/>
          <w:szCs w:val="19"/>
        </w:rPr>
        <w:t xml:space="preserve"> je definovaný ako maximálny limit  na úrovni: </w:t>
      </w:r>
    </w:p>
    <w:p w14:paraId="22CC4E16" w14:textId="2AB47384"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 xml:space="preserve">jednotkových výdavkov v rámci priamych aj nepriamych výdavkov (napr. </w:t>
      </w:r>
      <w:r w:rsidR="00BF2875" w:rsidRPr="00D61647">
        <w:rPr>
          <w:rFonts w:ascii="Arial" w:hAnsi="Arial" w:cs="Arial"/>
          <w:sz w:val="19"/>
          <w:szCs w:val="19"/>
          <w:lang w:val="sk-SK"/>
        </w:rPr>
        <w:t xml:space="preserve">hodinová mzda v prípade personálnych výdavkov, </w:t>
      </w:r>
      <w:r w:rsidRPr="00D61647">
        <w:rPr>
          <w:rFonts w:ascii="Arial" w:hAnsi="Arial" w:cs="Arial"/>
          <w:sz w:val="19"/>
          <w:szCs w:val="19"/>
          <w:lang w:val="sk-SK"/>
        </w:rPr>
        <w:t xml:space="preserve">výdavky na </w:t>
      </w:r>
      <w:r w:rsidR="00B81A41" w:rsidRPr="00D61647">
        <w:rPr>
          <w:rFonts w:ascii="Arial" w:hAnsi="Arial" w:cs="Arial"/>
          <w:sz w:val="19"/>
          <w:szCs w:val="19"/>
          <w:lang w:val="sk-SK"/>
        </w:rPr>
        <w:t>informovanie a komunikáciu</w:t>
      </w:r>
      <w:r w:rsidRPr="00D61647">
        <w:rPr>
          <w:rFonts w:ascii="Arial" w:hAnsi="Arial" w:cs="Arial"/>
          <w:sz w:val="19"/>
          <w:szCs w:val="19"/>
          <w:lang w:val="sk-SK"/>
        </w:rPr>
        <w:t>),</w:t>
      </w:r>
    </w:p>
    <w:p w14:paraId="12DC5505" w14:textId="56CEF1F3" w:rsidR="00AE2C98" w:rsidRPr="00152E2E"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skupín</w:t>
      </w:r>
      <w:r w:rsidRPr="00152E2E">
        <w:rPr>
          <w:rFonts w:ascii="Arial" w:hAnsi="Arial" w:cs="Arial"/>
          <w:color w:val="000000" w:themeColor="text1"/>
          <w:sz w:val="19"/>
          <w:szCs w:val="19"/>
        </w:rPr>
        <w:t xml:space="preserve"> výdavkov (napr. percentuálny limit na nepriame výdavky z priamych výdavkov). </w:t>
      </w:r>
    </w:p>
    <w:p w14:paraId="76484EB4" w14:textId="77777777" w:rsidR="00534485" w:rsidRPr="005A114D" w:rsidRDefault="00534485" w:rsidP="00534485">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64C75D70" w14:textId="01DF4065" w:rsidR="0074772B" w:rsidRPr="00152E2E" w:rsidRDefault="0074772B" w:rsidP="0065684A">
      <w:pPr>
        <w:spacing w:before="120" w:after="120" w:line="288" w:lineRule="auto"/>
        <w:jc w:val="both"/>
        <w:rPr>
          <w:rFonts w:ascii="Arial" w:hAnsi="Arial" w:cs="Arial"/>
          <w:sz w:val="19"/>
          <w:szCs w:val="19"/>
        </w:rPr>
      </w:pPr>
      <w:r w:rsidRPr="00152E2E">
        <w:rPr>
          <w:rFonts w:ascii="Arial" w:hAnsi="Arial" w:cs="Arial"/>
          <w:sz w:val="19"/>
          <w:szCs w:val="19"/>
        </w:rPr>
        <w:t>Celkové oprávnené výdavky (</w:t>
      </w:r>
      <w:r w:rsidRPr="003F7811">
        <w:rPr>
          <w:rFonts w:ascii="Arial" w:hAnsi="Arial" w:cs="Arial"/>
          <w:b/>
          <w:sz w:val="19"/>
          <w:szCs w:val="19"/>
        </w:rPr>
        <w:t>benchmark</w:t>
      </w:r>
      <w:r w:rsidRPr="00152E2E">
        <w:rPr>
          <w:rFonts w:ascii="Arial" w:hAnsi="Arial" w:cs="Arial"/>
          <w:sz w:val="19"/>
          <w:szCs w:val="19"/>
        </w:rPr>
        <w:t xml:space="preserve"> – t.j. smerný ukazovateľ mernej investičnej náročnosti) sú stanovené</w:t>
      </w:r>
      <w:r w:rsidR="00534485">
        <w:rPr>
          <w:rFonts w:ascii="Arial" w:hAnsi="Arial" w:cs="Arial"/>
          <w:sz w:val="19"/>
          <w:szCs w:val="19"/>
        </w:rPr>
        <w:t xml:space="preserve"> vo výzve</w:t>
      </w:r>
      <w:r w:rsidRPr="00152E2E">
        <w:rPr>
          <w:rFonts w:ascii="Arial" w:hAnsi="Arial" w:cs="Arial"/>
          <w:sz w:val="19"/>
          <w:szCs w:val="19"/>
        </w:rPr>
        <w:t>:</w:t>
      </w:r>
    </w:p>
    <w:p w14:paraId="39B38185" w14:textId="77777777" w:rsidR="00453D48"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Prieskum trhu</w:t>
      </w:r>
      <w:r w:rsidR="00BF2875" w:rsidRPr="003F7811">
        <w:rPr>
          <w:rFonts w:ascii="Arial" w:hAnsi="Arial" w:cs="Arial"/>
          <w:b/>
          <w:color w:val="000000" w:themeColor="text1"/>
          <w:sz w:val="19"/>
          <w:szCs w:val="19"/>
        </w:rPr>
        <w:t>/prieskum trhových cien</w:t>
      </w:r>
      <w:r w:rsidRPr="00152E2E">
        <w:rPr>
          <w:rFonts w:ascii="Arial" w:hAnsi="Arial" w:cs="Arial"/>
          <w:color w:val="000000" w:themeColor="text1"/>
          <w:sz w:val="19"/>
          <w:szCs w:val="19"/>
        </w:rPr>
        <w:t xml:space="preserve">  je definovaný ako činnosť, pri ktorej žiadateľ zistí a vyhodnotí  informácie o aktuálnych cenách  tovarov, prác alebo služieb na trhu v danom čase a v danom mieste.  </w:t>
      </w:r>
      <w:r w:rsidR="00453D48" w:rsidRPr="00453D48">
        <w:rPr>
          <w:rFonts w:ascii="Arial" w:hAnsi="Arial" w:cs="Arial"/>
          <w:color w:val="000000" w:themeColor="text1"/>
          <w:sz w:val="19"/>
          <w:szCs w:val="19"/>
        </w:rPr>
        <w:t>Prieskum trhových cien sa vykonáva  s cieľom stanovenia cien v rozpočte projektu. Prieskum trhu sa vykonáva za účelom získania PHZ a predkladá sa v prípade, že VO v čase predloženia žiadosti o NFP nebolo ukončené.</w:t>
      </w:r>
    </w:p>
    <w:p w14:paraId="2DA4600A" w14:textId="3F99C8AC" w:rsidR="00AE2C98" w:rsidRPr="00152E2E"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Expertízne posúdenie</w:t>
      </w:r>
      <w:r w:rsidRPr="00152E2E">
        <w:rPr>
          <w:rFonts w:ascii="Arial" w:hAnsi="Arial" w:cs="Arial"/>
          <w:color w:val="000000" w:themeColor="text1"/>
          <w:sz w:val="19"/>
          <w:szCs w:val="19"/>
        </w:rPr>
        <w:t xml:space="preserve"> predstavuje stanovenie cien stavebných prác alebo cien za nákup pozemkov a nehnuteľností oprávneným orgánom alebo subjektom (</w:t>
      </w:r>
      <w:r w:rsidR="004A4CA1">
        <w:rPr>
          <w:rFonts w:ascii="Arial" w:hAnsi="Arial" w:cs="Arial"/>
          <w:color w:val="000000" w:themeColor="text1"/>
          <w:sz w:val="19"/>
          <w:szCs w:val="19"/>
        </w:rPr>
        <w:t>z</w:t>
      </w:r>
      <w:r w:rsidRPr="00152E2E">
        <w:rPr>
          <w:rFonts w:ascii="Arial" w:hAnsi="Arial" w:cs="Arial"/>
          <w:color w:val="000000" w:themeColor="text1"/>
          <w:sz w:val="19"/>
          <w:szCs w:val="19"/>
        </w:rPr>
        <w:t>nalcom</w:t>
      </w:r>
      <w:r w:rsidR="004A4CA1">
        <w:rPr>
          <w:rFonts w:ascii="Arial" w:hAnsi="Arial" w:cs="Arial"/>
          <w:color w:val="000000" w:themeColor="text1"/>
          <w:sz w:val="19"/>
          <w:szCs w:val="19"/>
        </w:rPr>
        <w:t xml:space="preserve"> </w:t>
      </w:r>
      <w:r w:rsidRPr="00152E2E">
        <w:rPr>
          <w:rFonts w:ascii="Arial" w:hAnsi="Arial" w:cs="Arial"/>
          <w:color w:val="000000" w:themeColor="text1"/>
          <w:sz w:val="19"/>
          <w:szCs w:val="19"/>
        </w:rPr>
        <w:t>a pod.).</w:t>
      </w:r>
    </w:p>
    <w:p w14:paraId="4D72AC37" w14:textId="43458D4D" w:rsidR="00534485" w:rsidRDefault="00534485" w:rsidP="0065684A">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w:t>
      </w:r>
      <w:r w:rsidRPr="00534485">
        <w:rPr>
          <w:rFonts w:ascii="Arial" w:hAnsi="Arial" w:cs="Arial"/>
          <w:b/>
          <w:color w:val="000000" w:themeColor="text1"/>
          <w:sz w:val="19"/>
          <w:szCs w:val="19"/>
        </w:rPr>
        <w:t>zrealizovaného verejného obstarávania</w:t>
      </w:r>
      <w:r w:rsidRPr="00534485">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CD4596E" w14:textId="77777777" w:rsidR="001A1285" w:rsidRDefault="001A1285" w:rsidP="001A1285">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16052ACA"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p>
    <w:p w14:paraId="4BBAEF4F" w14:textId="5BA4A295"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5D7B7B38" w14:textId="73D8C97D" w:rsidR="00AE2C98"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534485" w:rsidRPr="00534485">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E736E7">
        <w:rPr>
          <w:rFonts w:ascii="Arial" w:hAnsi="Arial" w:cs="Arial"/>
          <w:color w:val="000000" w:themeColor="text1"/>
          <w:sz w:val="19"/>
          <w:szCs w:val="19"/>
        </w:rPr>
        <w:t xml:space="preserve"> Ak identifikované </w:t>
      </w:r>
      <w:r w:rsidR="00E736E7" w:rsidRPr="00B3459A">
        <w:rPr>
          <w:rFonts w:ascii="Arial" w:hAnsi="Arial" w:cs="Arial"/>
          <w:sz w:val="19"/>
          <w:szCs w:val="19"/>
        </w:rPr>
        <w:t xml:space="preserve">vecne neoprávnené výdavky tvoria viac ako 30% </w:t>
      </w:r>
      <w:r w:rsidR="00E736E7">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2BFF9307" w14:textId="77777777" w:rsidR="00534485" w:rsidRPr="00534485" w:rsidRDefault="00534485" w:rsidP="00534485">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lastRenderedPageBreak/>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06B841C6" w14:textId="77777777" w:rsidR="00534485" w:rsidRPr="00534485" w:rsidRDefault="00534485" w:rsidP="00534485">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Ak navrhnuté výdavky projektu spĺňajú podmienku hospodárnosti a efektívnosti a zodpovedajú obvyklým cenám v danom mieste a čase, odborný  hodnotiteľ uvedie v hodnotiacom hárku odborného hodnotenia v časti Výsledok posúdenia „ÁNO“.</w:t>
      </w:r>
    </w:p>
    <w:p w14:paraId="5BD244B5" w14:textId="50CC4602" w:rsidR="00885E81" w:rsidRDefault="00AE2C98" w:rsidP="00960C9C">
      <w:pPr>
        <w:widowControl w:val="0"/>
        <w:autoSpaceDE w:val="0"/>
        <w:autoSpaceDN w:val="0"/>
        <w:adjustRightInd w:val="0"/>
        <w:spacing w:after="120" w:line="288" w:lineRule="auto"/>
        <w:contextualSpacing/>
        <w:jc w:val="both"/>
        <w:rPr>
          <w:ins w:id="0" w:author="OM" w:date="2020-02-24T09:51:00Z"/>
          <w:rFonts w:ascii="Arial"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60C9C" w:rsidRPr="009B070E">
        <w:rPr>
          <w:rFonts w:ascii="Arial" w:hAnsi="Arial" w:cs="Arial"/>
          <w:sz w:val="19"/>
          <w:szCs w:val="19"/>
        </w:rPr>
        <w:t xml:space="preserve">Hodnotiteľ je povinný popísať a uviesť v časti Komentár </w:t>
      </w:r>
      <w:r w:rsidR="00960C9C"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432F9A">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FA3E0C">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60769B">
        <w:rPr>
          <w:rFonts w:ascii="Arial" w:hAnsi="Arial" w:cs="Arial"/>
          <w:color w:val="000000" w:themeColor="text1"/>
          <w:sz w:val="19"/>
          <w:szCs w:val="19"/>
        </w:rPr>
        <w:t xml:space="preserve">právne </w:t>
      </w:r>
      <w:r w:rsidR="00FA3E0C">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432F9A">
        <w:rPr>
          <w:rFonts w:ascii="Arial" w:hAnsi="Arial" w:cs="Arial"/>
          <w:color w:val="000000" w:themeColor="text1"/>
          <w:sz w:val="19"/>
          <w:szCs w:val="19"/>
        </w:rPr>
        <w:t xml:space="preserve"> </w:t>
      </w:r>
      <w:r w:rsidRPr="00152E2E">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47A6A8CC" w14:textId="77777777" w:rsidR="006E63A3" w:rsidRDefault="006E63A3" w:rsidP="00960C9C">
      <w:pPr>
        <w:widowControl w:val="0"/>
        <w:autoSpaceDE w:val="0"/>
        <w:autoSpaceDN w:val="0"/>
        <w:adjustRightInd w:val="0"/>
        <w:spacing w:after="120" w:line="288" w:lineRule="auto"/>
        <w:contextualSpacing/>
        <w:jc w:val="both"/>
        <w:rPr>
          <w:ins w:id="1" w:author="OM" w:date="2020-02-24T09:50:00Z"/>
          <w:rFonts w:ascii="Arial" w:hAnsi="Arial" w:cs="Arial"/>
          <w:color w:val="000000" w:themeColor="text1"/>
          <w:sz w:val="19"/>
          <w:szCs w:val="19"/>
        </w:rPr>
      </w:pPr>
      <w:bookmarkStart w:id="2" w:name="_GoBack"/>
      <w:bookmarkEnd w:id="2"/>
    </w:p>
    <w:p w14:paraId="66EA6FCB" w14:textId="3F4F1930" w:rsidR="006E63A3" w:rsidRDefault="006E63A3" w:rsidP="00960C9C">
      <w:pPr>
        <w:widowControl w:val="0"/>
        <w:autoSpaceDE w:val="0"/>
        <w:autoSpaceDN w:val="0"/>
        <w:adjustRightInd w:val="0"/>
        <w:spacing w:after="120" w:line="288" w:lineRule="auto"/>
        <w:contextualSpacing/>
        <w:jc w:val="both"/>
        <w:rPr>
          <w:rFonts w:ascii="Arial" w:hAnsi="Arial" w:cs="Arial"/>
          <w:color w:val="000000" w:themeColor="text1"/>
          <w:sz w:val="19"/>
          <w:szCs w:val="19"/>
        </w:rPr>
      </w:pPr>
      <w:ins w:id="3" w:author="OM" w:date="2020-02-24T09:50:00Z">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ins>
    </w:p>
    <w:p w14:paraId="386E4A2F" w14:textId="77777777" w:rsidR="00AA5F92" w:rsidRDefault="00AA5F92"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2062"/>
        <w:gridCol w:w="4743"/>
        <w:gridCol w:w="1375"/>
        <w:gridCol w:w="1555"/>
        <w:gridCol w:w="4659"/>
      </w:tblGrid>
      <w:tr w:rsidR="00171453" w:rsidRPr="00152E2E" w14:paraId="6828CCED" w14:textId="77777777" w:rsidTr="009F5DD9">
        <w:trPr>
          <w:trHeight w:val="397"/>
        </w:trPr>
        <w:tc>
          <w:tcPr>
            <w:tcW w:w="5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B728A5"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9F251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7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5E095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9A2F38" w14:textId="77777777" w:rsidR="00171453" w:rsidRPr="00152E2E" w:rsidRDefault="00171453" w:rsidP="005B6FB6">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12498A"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6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9C16EF"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4B564B3C" w14:textId="77777777" w:rsidTr="009F5DD9">
        <w:trPr>
          <w:trHeight w:val="1054"/>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3F4E31A0" w14:textId="2B4762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4.3</w:t>
            </w:r>
          </w:p>
        </w:tc>
        <w:tc>
          <w:tcPr>
            <w:tcW w:w="2062" w:type="dxa"/>
            <w:vMerge w:val="restart"/>
            <w:tcBorders>
              <w:top w:val="single" w:sz="4" w:space="0" w:color="auto"/>
              <w:left w:val="single" w:sz="4" w:space="0" w:color="auto"/>
              <w:right w:val="single" w:sz="4" w:space="0" w:color="auto"/>
            </w:tcBorders>
            <w:vAlign w:val="center"/>
          </w:tcPr>
          <w:p w14:paraId="35D2AE74" w14:textId="6ADB967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Finančná udržateľnosť projektu</w:t>
            </w:r>
          </w:p>
        </w:tc>
        <w:tc>
          <w:tcPr>
            <w:tcW w:w="4743" w:type="dxa"/>
            <w:vMerge w:val="restart"/>
            <w:tcBorders>
              <w:top w:val="single" w:sz="4" w:space="0" w:color="auto"/>
              <w:left w:val="single" w:sz="4" w:space="0" w:color="auto"/>
              <w:bottom w:val="single" w:sz="4" w:space="0" w:color="auto"/>
              <w:right w:val="single" w:sz="4" w:space="0" w:color="auto"/>
            </w:tcBorders>
            <w:vAlign w:val="center"/>
          </w:tcPr>
          <w:p w14:paraId="767FE2FB"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333AE9F"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3F361" w14:textId="10BED1EC" w:rsidR="001B3DA2" w:rsidRPr="00152E2E" w:rsidRDefault="001B3DA2" w:rsidP="00FF2558">
            <w:pPr>
              <w:spacing w:line="288" w:lineRule="auto"/>
              <w:jc w:val="both"/>
              <w:rPr>
                <w:rFonts w:ascii="Arial" w:hAnsi="Arial" w:cs="Arial"/>
                <w:color w:val="000000" w:themeColor="text1"/>
                <w:sz w:val="19"/>
                <w:szCs w:val="19"/>
                <w:highlight w:val="yellow"/>
              </w:rPr>
            </w:pPr>
            <w:r w:rsidRPr="00152E2E">
              <w:rPr>
                <w:rFonts w:ascii="Arial" w:eastAsia="Arial Unicode MS" w:hAnsi="Arial" w:cs="Arial"/>
                <w:color w:val="000000" w:themeColor="text1"/>
                <w:sz w:val="19"/>
                <w:szCs w:val="19"/>
                <w:u w:color="000000"/>
              </w:rPr>
              <w:t xml:space="preserve">Zároveň sa </w:t>
            </w:r>
            <w:r w:rsidRPr="00152E2E">
              <w:rPr>
                <w:rFonts w:ascii="Arial" w:hAnsi="Arial" w:cs="Arial"/>
                <w:color w:val="000000" w:themeColor="text1"/>
                <w:sz w:val="19"/>
                <w:szCs w:val="19"/>
                <w:u w:color="000000"/>
              </w:rPr>
              <w:t xml:space="preserve">posudzuje finančná situácia/stabilita žiadateľa a to podľa vypočítaných hodnôt finančných ukazovateľov v rámci finančnej analýzy (napr. v prípade verejného sektora na základe ukazovateľa likvidity a ukazovateľa zadlženosti, v prípade </w:t>
            </w:r>
            <w:r w:rsidRPr="00152E2E">
              <w:rPr>
                <w:rFonts w:ascii="Arial" w:hAnsi="Arial" w:cs="Arial"/>
                <w:color w:val="000000" w:themeColor="text1"/>
                <w:sz w:val="19"/>
                <w:szCs w:val="19"/>
                <w:u w:color="000000"/>
              </w:rPr>
              <w:lastRenderedPageBreak/>
              <w:t>súkromného sektora na základe modelu hodnotenia firmy, napr. Altmanov index, index bonity).</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14:paraId="1F7C807F" w14:textId="12BA549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lastRenderedPageBreak/>
              <w:t>Vylučujúce kritérium</w:t>
            </w:r>
          </w:p>
        </w:tc>
        <w:tc>
          <w:tcPr>
            <w:tcW w:w="1555" w:type="dxa"/>
            <w:tcBorders>
              <w:top w:val="single" w:sz="4" w:space="0" w:color="auto"/>
              <w:left w:val="single" w:sz="4" w:space="0" w:color="auto"/>
              <w:right w:val="single" w:sz="4" w:space="0" w:color="auto"/>
            </w:tcBorders>
            <w:vAlign w:val="center"/>
          </w:tcPr>
          <w:p w14:paraId="065A3AB8" w14:textId="2DB88A5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áno</w:t>
            </w:r>
          </w:p>
        </w:tc>
        <w:tc>
          <w:tcPr>
            <w:tcW w:w="4659" w:type="dxa"/>
            <w:tcBorders>
              <w:top w:val="single" w:sz="4" w:space="0" w:color="auto"/>
              <w:left w:val="single" w:sz="4" w:space="0" w:color="auto"/>
              <w:right w:val="single" w:sz="4" w:space="0" w:color="auto"/>
            </w:tcBorders>
            <w:vAlign w:val="center"/>
          </w:tcPr>
          <w:p w14:paraId="67453DD5" w14:textId="77777777"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0864D74" w14:textId="1BA014A8" w:rsidR="001B3DA2" w:rsidRPr="00152E2E" w:rsidRDefault="001B3DA2" w:rsidP="009F5DD9">
            <w:pPr>
              <w:spacing w:line="288" w:lineRule="auto"/>
              <w:rPr>
                <w:rFonts w:ascii="Arial" w:eastAsia="Helvetica" w:hAnsi="Arial" w:cs="Arial"/>
                <w:color w:val="000000" w:themeColor="text1"/>
                <w:sz w:val="19"/>
                <w:szCs w:val="19"/>
                <w:highlight w:val="yellow"/>
              </w:rPr>
            </w:pPr>
          </w:p>
        </w:tc>
      </w:tr>
      <w:tr w:rsidR="001B3DA2" w:rsidRPr="00152E2E" w14:paraId="6F9DC2B8" w14:textId="77777777" w:rsidTr="009F5DD9">
        <w:trPr>
          <w:trHeight w:val="185"/>
        </w:trPr>
        <w:tc>
          <w:tcPr>
            <w:tcW w:w="598" w:type="dxa"/>
            <w:vMerge/>
            <w:tcBorders>
              <w:top w:val="single" w:sz="4" w:space="0" w:color="auto"/>
              <w:left w:val="single" w:sz="4" w:space="0" w:color="auto"/>
              <w:bottom w:val="single" w:sz="4" w:space="0" w:color="auto"/>
              <w:right w:val="single" w:sz="4" w:space="0" w:color="auto"/>
            </w:tcBorders>
            <w:vAlign w:val="center"/>
          </w:tcPr>
          <w:p w14:paraId="26A04F9B"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2062" w:type="dxa"/>
            <w:vMerge/>
            <w:tcBorders>
              <w:left w:val="single" w:sz="4" w:space="0" w:color="auto"/>
              <w:right w:val="single" w:sz="4" w:space="0" w:color="auto"/>
            </w:tcBorders>
            <w:vAlign w:val="center"/>
          </w:tcPr>
          <w:p w14:paraId="6F1AB769"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743" w:type="dxa"/>
            <w:vMerge/>
            <w:tcBorders>
              <w:top w:val="single" w:sz="4" w:space="0" w:color="auto"/>
              <w:left w:val="single" w:sz="4" w:space="0" w:color="auto"/>
              <w:bottom w:val="single" w:sz="4" w:space="0" w:color="auto"/>
              <w:right w:val="single" w:sz="4" w:space="0" w:color="auto"/>
            </w:tcBorders>
            <w:vAlign w:val="center"/>
          </w:tcPr>
          <w:p w14:paraId="6EFB29A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34791AAC"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5" w:type="dxa"/>
            <w:tcBorders>
              <w:top w:val="single" w:sz="4" w:space="0" w:color="auto"/>
              <w:left w:val="single" w:sz="4" w:space="0" w:color="auto"/>
              <w:bottom w:val="single" w:sz="4" w:space="0" w:color="auto"/>
              <w:right w:val="single" w:sz="4" w:space="0" w:color="auto"/>
            </w:tcBorders>
            <w:vAlign w:val="center"/>
          </w:tcPr>
          <w:p w14:paraId="250104D7" w14:textId="5707FF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nie</w:t>
            </w:r>
          </w:p>
        </w:tc>
        <w:tc>
          <w:tcPr>
            <w:tcW w:w="4659" w:type="dxa"/>
            <w:tcBorders>
              <w:top w:val="single" w:sz="4" w:space="0" w:color="auto"/>
              <w:left w:val="single" w:sz="4" w:space="0" w:color="auto"/>
              <w:bottom w:val="single" w:sz="4" w:space="0" w:color="auto"/>
              <w:right w:val="single" w:sz="4" w:space="0" w:color="auto"/>
            </w:tcBorders>
            <w:vAlign w:val="center"/>
          </w:tcPr>
          <w:p w14:paraId="3323631B" w14:textId="0313C58E"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w:t>
            </w:r>
            <w:r w:rsidRPr="00152E2E">
              <w:rPr>
                <w:rFonts w:ascii="Arial" w:eastAsia="Helvetica" w:hAnsi="Arial" w:cs="Arial"/>
                <w:color w:val="000000" w:themeColor="text1"/>
                <w:sz w:val="19"/>
                <w:szCs w:val="19"/>
              </w:rPr>
              <w:lastRenderedPageBreak/>
              <w:t xml:space="preserve">krytia prevádzky (napr. preukázaný záväzok samosprávy dofinancovať prevádzku projektu).  </w:t>
            </w:r>
            <w:r w:rsidRPr="00152E2E">
              <w:rPr>
                <w:rFonts w:ascii="Arial" w:eastAsia="Arial Unicode MS" w:hAnsi="Arial" w:cs="Arial"/>
                <w:color w:val="000000" w:themeColor="text1"/>
                <w:sz w:val="19"/>
                <w:szCs w:val="19"/>
                <w:u w:color="000000"/>
              </w:rPr>
              <w:t>Finančná situácia žiadateľa je zlá a predstavuje riziko pre realizáciu projektu.</w:t>
            </w:r>
          </w:p>
        </w:tc>
      </w:tr>
    </w:tbl>
    <w:p w14:paraId="6E584C3A" w14:textId="77777777" w:rsidR="00885E81" w:rsidRDefault="00885E81" w:rsidP="00325D99">
      <w:pPr>
        <w:spacing w:before="120" w:after="0" w:line="276" w:lineRule="auto"/>
        <w:rPr>
          <w:rFonts w:ascii="Arial" w:hAnsi="Arial" w:cs="Arial"/>
          <w:color w:val="000000" w:themeColor="text1"/>
          <w:sz w:val="19"/>
          <w:szCs w:val="19"/>
        </w:rPr>
      </w:pPr>
      <w:r w:rsidRPr="00C8207B">
        <w:rPr>
          <w:rFonts w:ascii="Arial" w:hAnsi="Arial" w:cs="Arial"/>
          <w:color w:val="000000" w:themeColor="text1"/>
          <w:sz w:val="19"/>
          <w:szCs w:val="19"/>
        </w:rPr>
        <w:lastRenderedPageBreak/>
        <w:t>Hodnotiteľ posudzuje najmä informácie uvedené v častiach ŽoNFP: príloha Opis projektu,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2FDF7D13" w14:textId="77777777" w:rsidR="00885E81" w:rsidRDefault="00885E81" w:rsidP="00325D99">
      <w:pPr>
        <w:spacing w:before="120"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673FB6D0" w14:textId="77777777" w:rsidR="00AA5F92" w:rsidRDefault="00AA5F92" w:rsidP="00885E81">
      <w:pPr>
        <w:spacing w:after="0" w:line="276" w:lineRule="auto"/>
        <w:rPr>
          <w:rFonts w:ascii="Arial" w:hAnsi="Arial" w:cs="Arial"/>
          <w:color w:val="000000" w:themeColor="text1"/>
          <w:sz w:val="19"/>
          <w:szCs w:val="19"/>
        </w:rPr>
      </w:pPr>
    </w:p>
    <w:p w14:paraId="1B02D11B" w14:textId="77777777" w:rsidR="00885E81" w:rsidRPr="005D6746" w:rsidRDefault="00885E81" w:rsidP="00885E81">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561CBC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85819D"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47CA210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061DDD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358841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4752D2E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4F720D82"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7D1E66"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C0417A8" w14:textId="77777777" w:rsidR="00885E8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140C5164" w14:textId="77777777" w:rsidR="00885E81" w:rsidRPr="00B2172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379B1623"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3AD0804"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3019705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AF7D993"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7162D50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793A50A"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762F6AB0"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41CDE1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lastRenderedPageBreak/>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328117C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D7B38EB"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1B43453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EC44C5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BB27AC1"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91C186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E0FC8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0344FAC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8563496"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6E2C151D" w14:textId="77777777" w:rsidR="00885E81" w:rsidRDefault="00885E81" w:rsidP="00885E81">
      <w:pPr>
        <w:spacing w:after="0" w:line="276" w:lineRule="auto"/>
        <w:rPr>
          <w:rFonts w:ascii="Arial" w:hAnsi="Arial" w:cs="Arial"/>
          <w:color w:val="000000" w:themeColor="text1"/>
          <w:sz w:val="19"/>
          <w:szCs w:val="19"/>
          <w:u w:val="single"/>
        </w:rPr>
      </w:pPr>
    </w:p>
    <w:p w14:paraId="2C32FA54"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3ABA3C5C"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15AA7914"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47F3BE12"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6CCF8F27"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71B3CA78"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96B4ED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4BB46B9"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F94F3C8"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705931EB" w14:textId="77777777" w:rsidR="00885E81" w:rsidRPr="0081685B" w:rsidRDefault="00885E81" w:rsidP="00885E81">
      <w:pPr>
        <w:spacing w:after="0" w:line="276" w:lineRule="auto"/>
        <w:jc w:val="both"/>
        <w:rPr>
          <w:rFonts w:ascii="Arial" w:hAnsi="Arial" w:cs="Arial"/>
          <w:color w:val="000000" w:themeColor="text1"/>
          <w:sz w:val="19"/>
          <w:szCs w:val="19"/>
        </w:rPr>
      </w:pPr>
    </w:p>
    <w:p w14:paraId="28DD04A6"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42082CF2"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4EB1152F" w14:textId="77777777" w:rsidR="00885E81" w:rsidRPr="0081685B" w:rsidRDefault="00885E81" w:rsidP="00885E81">
      <w:pPr>
        <w:spacing w:after="0" w:line="276" w:lineRule="auto"/>
        <w:jc w:val="both"/>
        <w:rPr>
          <w:rFonts w:ascii="Arial" w:hAnsi="Arial" w:cs="Arial"/>
          <w:color w:val="000000" w:themeColor="text1"/>
          <w:sz w:val="19"/>
          <w:szCs w:val="19"/>
        </w:rPr>
      </w:pPr>
    </w:p>
    <w:p w14:paraId="7A867AAC"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141D0715"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A5680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C93AAC2"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080A9764" w14:textId="77777777" w:rsidR="00885E81" w:rsidRPr="0081685B" w:rsidRDefault="00885E81" w:rsidP="00885E81">
      <w:pPr>
        <w:spacing w:after="0" w:line="276" w:lineRule="auto"/>
        <w:jc w:val="both"/>
        <w:rPr>
          <w:rFonts w:ascii="Arial" w:hAnsi="Arial" w:cs="Arial"/>
          <w:b/>
          <w:color w:val="000000" w:themeColor="text1"/>
          <w:sz w:val="19"/>
          <w:szCs w:val="19"/>
        </w:rPr>
      </w:pPr>
    </w:p>
    <w:p w14:paraId="195E92AD" w14:textId="77777777" w:rsidR="00885E81" w:rsidRPr="0081685B" w:rsidRDefault="00885E81" w:rsidP="00885E81">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2AA9BE0" w14:textId="77777777" w:rsidR="00AA5F92" w:rsidRDefault="00AA5F92"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386"/>
        <w:gridCol w:w="4639"/>
        <w:gridCol w:w="1390"/>
        <w:gridCol w:w="1557"/>
        <w:gridCol w:w="4550"/>
      </w:tblGrid>
      <w:tr w:rsidR="00171453" w:rsidRPr="00152E2E" w14:paraId="5EB6617A" w14:textId="77777777" w:rsidTr="001E5EC1">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B3CB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E4968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6FFB1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0125E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17183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097410"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5FC5453D" w14:textId="77777777" w:rsidTr="001E5EC1">
        <w:trPr>
          <w:trHeight w:val="491"/>
        </w:trPr>
        <w:tc>
          <w:tcPr>
            <w:tcW w:w="604" w:type="dxa"/>
            <w:vMerge w:val="restart"/>
            <w:tcBorders>
              <w:top w:val="single" w:sz="4" w:space="0" w:color="auto"/>
              <w:left w:val="single" w:sz="4" w:space="0" w:color="auto"/>
              <w:right w:val="single" w:sz="4" w:space="0" w:color="auto"/>
            </w:tcBorders>
            <w:vAlign w:val="center"/>
          </w:tcPr>
          <w:p w14:paraId="12440ABA" w14:textId="639F8F75"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4.4</w:t>
            </w:r>
          </w:p>
        </w:tc>
        <w:tc>
          <w:tcPr>
            <w:tcW w:w="2386" w:type="dxa"/>
            <w:vMerge w:val="restart"/>
            <w:tcBorders>
              <w:top w:val="single" w:sz="4" w:space="0" w:color="auto"/>
              <w:left w:val="single" w:sz="4" w:space="0" w:color="auto"/>
              <w:right w:val="single" w:sz="4" w:space="0" w:color="auto"/>
            </w:tcBorders>
            <w:vAlign w:val="center"/>
          </w:tcPr>
          <w:p w14:paraId="575C3B0A" w14:textId="3189E5A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Miera vecnej oprávnenosti výdavkov projektu</w:t>
            </w:r>
          </w:p>
        </w:tc>
        <w:tc>
          <w:tcPr>
            <w:tcW w:w="4639" w:type="dxa"/>
            <w:vMerge w:val="restart"/>
            <w:tcBorders>
              <w:top w:val="single" w:sz="4" w:space="0" w:color="auto"/>
              <w:left w:val="single" w:sz="4" w:space="0" w:color="auto"/>
              <w:right w:val="single" w:sz="4" w:space="0" w:color="auto"/>
            </w:tcBorders>
            <w:vAlign w:val="center"/>
          </w:tcPr>
          <w:p w14:paraId="6528B50E" w14:textId="17CE374A" w:rsidR="001B3DA2" w:rsidRPr="00152E2E" w:rsidRDefault="001B3DA2" w:rsidP="009F5DD9">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390" w:type="dxa"/>
            <w:vMerge w:val="restart"/>
            <w:tcBorders>
              <w:top w:val="single" w:sz="4" w:space="0" w:color="auto"/>
              <w:left w:val="single" w:sz="4" w:space="0" w:color="auto"/>
              <w:right w:val="single" w:sz="4" w:space="0" w:color="auto"/>
            </w:tcBorders>
            <w:vAlign w:val="center"/>
          </w:tcPr>
          <w:p w14:paraId="65B6BF03" w14:textId="7763DC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2ECAC9A1" w14:textId="160B91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6</w:t>
            </w:r>
          </w:p>
        </w:tc>
        <w:tc>
          <w:tcPr>
            <w:tcW w:w="4550" w:type="dxa"/>
            <w:tcBorders>
              <w:top w:val="single" w:sz="4" w:space="0" w:color="auto"/>
              <w:left w:val="single" w:sz="4" w:space="0" w:color="auto"/>
              <w:bottom w:val="single" w:sz="4" w:space="0" w:color="auto"/>
              <w:right w:val="single" w:sz="4" w:space="0" w:color="auto"/>
            </w:tcBorders>
            <w:vAlign w:val="center"/>
          </w:tcPr>
          <w:p w14:paraId="34A602C6" w14:textId="36A0E14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95% a viac z finančnej hodnoty navrhovaných celkových výdavkov je vecne oprávnených.</w:t>
            </w:r>
          </w:p>
        </w:tc>
      </w:tr>
      <w:tr w:rsidR="001B3DA2" w:rsidRPr="00152E2E" w14:paraId="6AC482F3" w14:textId="77777777" w:rsidTr="001E5EC1">
        <w:trPr>
          <w:trHeight w:val="470"/>
        </w:trPr>
        <w:tc>
          <w:tcPr>
            <w:tcW w:w="604" w:type="dxa"/>
            <w:vMerge/>
            <w:tcBorders>
              <w:left w:val="single" w:sz="4" w:space="0" w:color="auto"/>
              <w:right w:val="single" w:sz="4" w:space="0" w:color="auto"/>
            </w:tcBorders>
            <w:vAlign w:val="center"/>
          </w:tcPr>
          <w:p w14:paraId="2DFE10CD"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06D7419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639" w:type="dxa"/>
            <w:vMerge/>
            <w:tcBorders>
              <w:left w:val="single" w:sz="4" w:space="0" w:color="auto"/>
              <w:right w:val="single" w:sz="4" w:space="0" w:color="auto"/>
            </w:tcBorders>
            <w:vAlign w:val="center"/>
          </w:tcPr>
          <w:p w14:paraId="0AFB41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64030B7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3DBBE8D" w14:textId="2948B151" w:rsidR="001B3DA2" w:rsidRPr="00152E2E" w:rsidRDefault="001B3DA2" w:rsidP="009F5DD9">
            <w:pPr>
              <w:spacing w:line="288" w:lineRule="auto"/>
              <w:jc w:val="center"/>
              <w:rPr>
                <w:rFonts w:ascii="Arial" w:hAnsi="Arial" w:cs="Arial"/>
                <w:color w:val="000000" w:themeColor="text1"/>
                <w:sz w:val="19"/>
                <w:szCs w:val="19"/>
              </w:rPr>
            </w:pPr>
            <w:r w:rsidRPr="00152E2E">
              <w:rPr>
                <w:rFonts w:ascii="Arial" w:eastAsia="Helvetica" w:hAnsi="Arial" w:cs="Arial"/>
                <w:color w:val="000000" w:themeColor="text1"/>
                <w:sz w:val="19"/>
                <w:szCs w:val="19"/>
              </w:rPr>
              <w:t>4</w:t>
            </w:r>
          </w:p>
        </w:tc>
        <w:tc>
          <w:tcPr>
            <w:tcW w:w="4550" w:type="dxa"/>
            <w:tcBorders>
              <w:top w:val="single" w:sz="4" w:space="0" w:color="auto"/>
              <w:left w:val="single" w:sz="4" w:space="0" w:color="auto"/>
              <w:bottom w:val="single" w:sz="4" w:space="0" w:color="auto"/>
              <w:right w:val="single" w:sz="4" w:space="0" w:color="auto"/>
            </w:tcBorders>
            <w:vAlign w:val="center"/>
          </w:tcPr>
          <w:p w14:paraId="002A1DC3" w14:textId="17DA8342" w:rsidR="001B3DA2" w:rsidRPr="00152E2E" w:rsidRDefault="001B3DA2"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90% až do 95% z finančnej hodnoty navrhovaných celkových výdavkov je vecne oprávnených.</w:t>
            </w:r>
          </w:p>
        </w:tc>
      </w:tr>
      <w:tr w:rsidR="001B3DA2" w:rsidRPr="00152E2E" w14:paraId="0798EA18" w14:textId="77777777" w:rsidTr="001E5EC1">
        <w:trPr>
          <w:trHeight w:val="360"/>
        </w:trPr>
        <w:tc>
          <w:tcPr>
            <w:tcW w:w="604" w:type="dxa"/>
            <w:vMerge/>
            <w:tcBorders>
              <w:left w:val="single" w:sz="4" w:space="0" w:color="auto"/>
              <w:right w:val="single" w:sz="4" w:space="0" w:color="auto"/>
            </w:tcBorders>
            <w:vAlign w:val="center"/>
          </w:tcPr>
          <w:p w14:paraId="0FE09E9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372FCCF6"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639" w:type="dxa"/>
            <w:vMerge/>
            <w:tcBorders>
              <w:left w:val="single" w:sz="4" w:space="0" w:color="auto"/>
              <w:right w:val="single" w:sz="4" w:space="0" w:color="auto"/>
            </w:tcBorders>
            <w:vAlign w:val="center"/>
          </w:tcPr>
          <w:p w14:paraId="3FD6BA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2BB434F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3B61C4E6" w14:textId="682EAF50"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4550" w:type="dxa"/>
            <w:tcBorders>
              <w:top w:val="single" w:sz="4" w:space="0" w:color="auto"/>
              <w:left w:val="single" w:sz="4" w:space="0" w:color="auto"/>
              <w:bottom w:val="single" w:sz="4" w:space="0" w:color="auto"/>
              <w:right w:val="single" w:sz="4" w:space="0" w:color="auto"/>
            </w:tcBorders>
            <w:vAlign w:val="center"/>
          </w:tcPr>
          <w:p w14:paraId="30CB701E" w14:textId="1A4C440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80% až do 90% z finančnej hodnoty navrhovaných celkových výdavkov je vecne oprávnených.</w:t>
            </w:r>
          </w:p>
        </w:tc>
      </w:tr>
      <w:tr w:rsidR="001B3DA2" w:rsidRPr="00152E2E" w14:paraId="7A58D7A8" w14:textId="77777777" w:rsidTr="001E5EC1">
        <w:trPr>
          <w:trHeight w:val="405"/>
        </w:trPr>
        <w:tc>
          <w:tcPr>
            <w:tcW w:w="604" w:type="dxa"/>
            <w:vMerge/>
            <w:tcBorders>
              <w:left w:val="single" w:sz="4" w:space="0" w:color="auto"/>
              <w:bottom w:val="single" w:sz="4" w:space="0" w:color="auto"/>
              <w:right w:val="single" w:sz="4" w:space="0" w:color="auto"/>
            </w:tcBorders>
            <w:vAlign w:val="center"/>
          </w:tcPr>
          <w:p w14:paraId="4B8D634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bottom w:val="single" w:sz="4" w:space="0" w:color="auto"/>
              <w:right w:val="single" w:sz="4" w:space="0" w:color="auto"/>
            </w:tcBorders>
            <w:vAlign w:val="center"/>
          </w:tcPr>
          <w:p w14:paraId="0A2593D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4639" w:type="dxa"/>
            <w:vMerge/>
            <w:tcBorders>
              <w:left w:val="single" w:sz="4" w:space="0" w:color="auto"/>
              <w:bottom w:val="single" w:sz="4" w:space="0" w:color="auto"/>
              <w:right w:val="single" w:sz="4" w:space="0" w:color="auto"/>
            </w:tcBorders>
            <w:vAlign w:val="center"/>
          </w:tcPr>
          <w:p w14:paraId="5EA5C080"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bottom w:val="single" w:sz="4" w:space="0" w:color="auto"/>
              <w:right w:val="single" w:sz="4" w:space="0" w:color="auto"/>
            </w:tcBorders>
            <w:vAlign w:val="center"/>
          </w:tcPr>
          <w:p w14:paraId="17D6D215"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7463277" w14:textId="107D3DE9"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4550" w:type="dxa"/>
            <w:tcBorders>
              <w:top w:val="single" w:sz="4" w:space="0" w:color="auto"/>
              <w:left w:val="single" w:sz="4" w:space="0" w:color="auto"/>
              <w:bottom w:val="single" w:sz="4" w:space="0" w:color="auto"/>
              <w:right w:val="single" w:sz="4" w:space="0" w:color="auto"/>
            </w:tcBorders>
            <w:vAlign w:val="center"/>
          </w:tcPr>
          <w:p w14:paraId="4B0AD9F8" w14:textId="4FB23F13"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70% až do 80% z finančnej hodnoty navrhovaných celkových výdavkov je vecne oprávnených.</w:t>
            </w:r>
          </w:p>
        </w:tc>
      </w:tr>
    </w:tbl>
    <w:p w14:paraId="30E314C0" w14:textId="0F67710B"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11. Rozpočet projektu, príloha Opis projektu, príloha </w:t>
      </w:r>
      <w:r w:rsidR="00DE21E1">
        <w:rPr>
          <w:rFonts w:ascii="Arial" w:hAnsi="Arial" w:cs="Arial"/>
          <w:color w:val="000000" w:themeColor="text1"/>
          <w:sz w:val="19"/>
          <w:szCs w:val="19"/>
        </w:rPr>
        <w:t>Ro</w:t>
      </w:r>
      <w:r w:rsidRPr="00152E2E">
        <w:rPr>
          <w:rFonts w:ascii="Arial" w:hAnsi="Arial" w:cs="Arial"/>
          <w:color w:val="000000" w:themeColor="text1"/>
          <w:sz w:val="19"/>
          <w:szCs w:val="19"/>
        </w:rPr>
        <w:t>zpočet projektu.</w:t>
      </w:r>
    </w:p>
    <w:p w14:paraId="129FC88B"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16DD3837"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1FF28C5A" w14:textId="7E6BBA5E" w:rsidR="00A102FA" w:rsidRDefault="00A102F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r w:rsidR="0065684A" w:rsidRPr="00152E2E">
        <w:rPr>
          <w:rFonts w:ascii="Arial" w:hAnsi="Arial" w:cs="Arial"/>
          <w:color w:val="000000" w:themeColor="text1"/>
          <w:sz w:val="19"/>
          <w:szCs w:val="19"/>
        </w:rPr>
        <w:t>.</w:t>
      </w:r>
    </w:p>
    <w:p w14:paraId="46337F63" w14:textId="77777777" w:rsidR="00885E81" w:rsidRDefault="00885E81"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2"/>
        <w:gridCol w:w="3502"/>
        <w:gridCol w:w="1390"/>
        <w:gridCol w:w="1557"/>
        <w:gridCol w:w="5558"/>
      </w:tblGrid>
      <w:tr w:rsidR="00171453" w:rsidRPr="00152E2E" w14:paraId="4BD528D8"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CAD351"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19B46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5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F299A92"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1BA8C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25EC8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FA68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2A1E82F6" w14:textId="77777777" w:rsidTr="009F5DD9">
        <w:trPr>
          <w:trHeight w:val="250"/>
        </w:trPr>
        <w:tc>
          <w:tcPr>
            <w:tcW w:w="603" w:type="dxa"/>
            <w:vMerge w:val="restart"/>
            <w:tcBorders>
              <w:top w:val="single" w:sz="4" w:space="0" w:color="auto"/>
              <w:left w:val="single" w:sz="4" w:space="0" w:color="auto"/>
              <w:right w:val="single" w:sz="4" w:space="0" w:color="auto"/>
            </w:tcBorders>
            <w:vAlign w:val="center"/>
          </w:tcPr>
          <w:p w14:paraId="566B1F94" w14:textId="6A39BB5D"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4.5</w:t>
            </w:r>
          </w:p>
        </w:tc>
        <w:tc>
          <w:tcPr>
            <w:tcW w:w="2382" w:type="dxa"/>
            <w:vMerge w:val="restart"/>
            <w:tcBorders>
              <w:top w:val="single" w:sz="4" w:space="0" w:color="auto"/>
              <w:left w:val="single" w:sz="4" w:space="0" w:color="auto"/>
              <w:right w:val="single" w:sz="4" w:space="0" w:color="auto"/>
            </w:tcBorders>
            <w:vAlign w:val="center"/>
          </w:tcPr>
          <w:p w14:paraId="66A7523F" w14:textId="58D2F42B"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Štruktúra a správnosť rozpočtu</w:t>
            </w:r>
          </w:p>
        </w:tc>
        <w:tc>
          <w:tcPr>
            <w:tcW w:w="3502" w:type="dxa"/>
            <w:vMerge w:val="restart"/>
            <w:tcBorders>
              <w:top w:val="single" w:sz="4" w:space="0" w:color="auto"/>
              <w:left w:val="single" w:sz="4" w:space="0" w:color="auto"/>
              <w:right w:val="single" w:sz="4" w:space="0" w:color="auto"/>
            </w:tcBorders>
            <w:vAlign w:val="center"/>
          </w:tcPr>
          <w:p w14:paraId="3C0B20CA" w14:textId="573BE5B3"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390" w:type="dxa"/>
            <w:vMerge w:val="restart"/>
            <w:tcBorders>
              <w:top w:val="single" w:sz="4" w:space="0" w:color="auto"/>
              <w:left w:val="single" w:sz="4" w:space="0" w:color="auto"/>
              <w:right w:val="single" w:sz="4" w:space="0" w:color="auto"/>
            </w:tcBorders>
            <w:vAlign w:val="center"/>
          </w:tcPr>
          <w:p w14:paraId="11F5C06C" w14:textId="2FE7F0D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1BE3BD50" w14:textId="7BE74C8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4</w:t>
            </w:r>
          </w:p>
        </w:tc>
        <w:tc>
          <w:tcPr>
            <w:tcW w:w="5558" w:type="dxa"/>
            <w:tcBorders>
              <w:top w:val="single" w:sz="4" w:space="0" w:color="auto"/>
              <w:left w:val="single" w:sz="4" w:space="0" w:color="auto"/>
              <w:bottom w:val="single" w:sz="4" w:space="0" w:color="auto"/>
              <w:right w:val="single" w:sz="4" w:space="0" w:color="auto"/>
            </w:tcBorders>
            <w:vAlign w:val="center"/>
          </w:tcPr>
          <w:p w14:paraId="0AE263E2" w14:textId="726EBED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1B3DA2" w:rsidRPr="00152E2E" w14:paraId="68E53F20" w14:textId="77777777" w:rsidTr="009F5DD9">
        <w:trPr>
          <w:trHeight w:val="255"/>
        </w:trPr>
        <w:tc>
          <w:tcPr>
            <w:tcW w:w="603" w:type="dxa"/>
            <w:vMerge/>
            <w:tcBorders>
              <w:left w:val="single" w:sz="4" w:space="0" w:color="auto"/>
              <w:right w:val="single" w:sz="4" w:space="0" w:color="auto"/>
            </w:tcBorders>
            <w:vAlign w:val="center"/>
          </w:tcPr>
          <w:p w14:paraId="31C8C884"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right w:val="single" w:sz="4" w:space="0" w:color="auto"/>
            </w:tcBorders>
            <w:vAlign w:val="center"/>
          </w:tcPr>
          <w:p w14:paraId="7EC1382E"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right w:val="single" w:sz="4" w:space="0" w:color="auto"/>
            </w:tcBorders>
            <w:vAlign w:val="center"/>
          </w:tcPr>
          <w:p w14:paraId="559540CF"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59E4280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0E084CA" w14:textId="0275E42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5558" w:type="dxa"/>
            <w:tcBorders>
              <w:top w:val="single" w:sz="4" w:space="0" w:color="auto"/>
              <w:left w:val="single" w:sz="4" w:space="0" w:color="auto"/>
              <w:bottom w:val="single" w:sz="4" w:space="0" w:color="auto"/>
              <w:right w:val="single" w:sz="4" w:space="0" w:color="auto"/>
            </w:tcBorders>
            <w:vAlign w:val="center"/>
          </w:tcPr>
          <w:p w14:paraId="6052F09A" w14:textId="7AB94D2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Rozpočet vykazuje nedostatky v matematickej správnosti, a/alebo sú identifikované nedostatky v jednotlivých položkách </w:t>
            </w:r>
            <w:r w:rsidRPr="00152E2E">
              <w:rPr>
                <w:rFonts w:ascii="Arial" w:eastAsia="Helvetica" w:hAnsi="Arial" w:cs="Arial"/>
                <w:color w:val="000000" w:themeColor="text1"/>
                <w:sz w:val="19"/>
                <w:szCs w:val="19"/>
              </w:rPr>
              <w:lastRenderedPageBreak/>
              <w:t>(nie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1B3DA2" w:rsidRPr="00152E2E" w14:paraId="55F9E406" w14:textId="77777777" w:rsidTr="009F5DD9">
        <w:trPr>
          <w:trHeight w:val="240"/>
        </w:trPr>
        <w:tc>
          <w:tcPr>
            <w:tcW w:w="603" w:type="dxa"/>
            <w:vMerge/>
            <w:tcBorders>
              <w:left w:val="single" w:sz="4" w:space="0" w:color="auto"/>
              <w:bottom w:val="single" w:sz="4" w:space="0" w:color="auto"/>
              <w:right w:val="single" w:sz="4" w:space="0" w:color="auto"/>
            </w:tcBorders>
            <w:vAlign w:val="center"/>
          </w:tcPr>
          <w:p w14:paraId="3669A29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bottom w:val="single" w:sz="4" w:space="0" w:color="auto"/>
              <w:right w:val="single" w:sz="4" w:space="0" w:color="auto"/>
            </w:tcBorders>
            <w:vAlign w:val="center"/>
          </w:tcPr>
          <w:p w14:paraId="0D8FAFD0"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bottom w:val="single" w:sz="4" w:space="0" w:color="auto"/>
              <w:right w:val="single" w:sz="4" w:space="0" w:color="auto"/>
            </w:tcBorders>
            <w:vAlign w:val="center"/>
          </w:tcPr>
          <w:p w14:paraId="5C586513"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bottom w:val="single" w:sz="4" w:space="0" w:color="auto"/>
              <w:right w:val="single" w:sz="4" w:space="0" w:color="auto"/>
            </w:tcBorders>
            <w:vAlign w:val="center"/>
          </w:tcPr>
          <w:p w14:paraId="462A71A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557E9A4" w14:textId="22F5B086"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5558" w:type="dxa"/>
            <w:tcBorders>
              <w:top w:val="single" w:sz="4" w:space="0" w:color="auto"/>
              <w:left w:val="single" w:sz="4" w:space="0" w:color="auto"/>
              <w:bottom w:val="single" w:sz="4" w:space="0" w:color="auto"/>
              <w:right w:val="single" w:sz="4" w:space="0" w:color="auto"/>
            </w:tcBorders>
            <w:vAlign w:val="center"/>
          </w:tcPr>
          <w:p w14:paraId="78AB12B7" w14:textId="48F817DF"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1A1F4160" w14:textId="0E68643A"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11. Rozpočet projektu, príloha Opis projektu, príloha </w:t>
      </w:r>
      <w:r w:rsidR="00BA31D1">
        <w:rPr>
          <w:rFonts w:ascii="Arial" w:hAnsi="Arial" w:cs="Arial"/>
          <w:color w:val="000000" w:themeColor="text1"/>
          <w:sz w:val="19"/>
          <w:szCs w:val="19"/>
        </w:rPr>
        <w:t>R</w:t>
      </w:r>
      <w:r w:rsidRPr="00152E2E">
        <w:rPr>
          <w:rFonts w:ascii="Arial" w:hAnsi="Arial" w:cs="Arial"/>
          <w:color w:val="000000" w:themeColor="text1"/>
          <w:sz w:val="19"/>
          <w:szCs w:val="19"/>
        </w:rPr>
        <w:t>ozpočet projektu.</w:t>
      </w:r>
    </w:p>
    <w:p w14:paraId="3C1BC5C9" w14:textId="7CC8BAAD"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 správnosť, jednoznačnosť, matematickú správnosť rozpočtu projektu</w:t>
      </w:r>
      <w:r w:rsidR="00E604BB">
        <w:rPr>
          <w:rFonts w:ascii="Arial" w:eastAsiaTheme="minorHAnsi" w:hAnsi="Arial" w:cs="Arial"/>
          <w:color w:val="000000" w:themeColor="text1"/>
          <w:sz w:val="19"/>
          <w:szCs w:val="19"/>
          <w:bdr w:val="none" w:sz="0" w:space="0" w:color="auto"/>
          <w:lang w:val="sk-SK"/>
        </w:rPr>
        <w:t xml:space="preserve"> a podrobného položkového rozpočtu projektu</w:t>
      </w:r>
      <w:r w:rsidRPr="00152E2E">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633E663" w14:textId="107F758E" w:rsidR="00D8637B"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152E2E" w:rsidSect="00DC7682">
      <w:footerReference w:type="default" r:id="rId9"/>
      <w:headerReference w:type="first" r:id="rId10"/>
      <w:footerReference w:type="first" r:id="rId11"/>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FE6EC" w14:textId="77777777" w:rsidR="00DF502E" w:rsidRDefault="00DF502E" w:rsidP="006447D5">
      <w:pPr>
        <w:spacing w:after="0" w:line="240" w:lineRule="auto"/>
      </w:pPr>
      <w:r>
        <w:separator/>
      </w:r>
    </w:p>
  </w:endnote>
  <w:endnote w:type="continuationSeparator" w:id="0">
    <w:p w14:paraId="6126CBC2" w14:textId="77777777" w:rsidR="00DF502E" w:rsidRDefault="00DF502E"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MetaNormal-Roman">
    <w:altName w:val="Century Gothic"/>
    <w:charset w:val="00"/>
    <w:family w:val="swiss"/>
    <w:pitch w:val="variable"/>
    <w:sig w:usb0="80000027"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73867"/>
      <w:docPartObj>
        <w:docPartGallery w:val="Page Numbers (Bottom of Page)"/>
        <w:docPartUnique/>
      </w:docPartObj>
    </w:sdtPr>
    <w:sdtEndPr>
      <w:rPr>
        <w:noProof/>
      </w:rPr>
    </w:sdtEndPr>
    <w:sdtContent>
      <w:p w14:paraId="25FAFD45" w14:textId="06268EBB" w:rsidR="00DF502E" w:rsidRDefault="00DF502E" w:rsidP="001C495C">
        <w:pPr>
          <w:pStyle w:val="Pta"/>
        </w:pPr>
        <w:r w:rsidRPr="00D64092">
          <w:rPr>
            <w:rFonts w:ascii="Arial" w:hAnsi="Arial" w:cs="Arial"/>
            <w:sz w:val="16"/>
            <w:szCs w:val="16"/>
          </w:rPr>
          <w:t>Príručka pre odborných hodnotiteľov IROP, verzia</w:t>
        </w:r>
        <w:r>
          <w:rPr>
            <w:rFonts w:ascii="Arial" w:hAnsi="Arial" w:cs="Arial"/>
            <w:sz w:val="16"/>
            <w:szCs w:val="16"/>
          </w:rPr>
          <w:t xml:space="preserve"> </w:t>
        </w:r>
        <w:r w:rsidR="00E736E7">
          <w:rPr>
            <w:rFonts w:ascii="Arial" w:hAnsi="Arial" w:cs="Arial"/>
            <w:sz w:val="16"/>
            <w:szCs w:val="16"/>
          </w:rPr>
          <w:t>10</w:t>
        </w:r>
        <w:ins w:id="4" w:author="OM" w:date="2020-02-24T09:50:00Z">
          <w:r w:rsidR="006E63A3">
            <w:rPr>
              <w:rFonts w:ascii="Arial" w:hAnsi="Arial" w:cs="Arial"/>
              <w:sz w:val="16"/>
              <w:szCs w:val="16"/>
            </w:rPr>
            <w:t>.1</w:t>
          </w:r>
        </w:ins>
        <w:r>
          <w:rPr>
            <w:rFonts w:ascii="Arial" w:hAnsi="Arial" w:cs="Arial"/>
            <w:sz w:val="16"/>
            <w:szCs w:val="16"/>
          </w:rPr>
          <w:t xml:space="preserve">                                                                                                                                                                                                                                              </w:t>
        </w:r>
        <w:r>
          <w:fldChar w:fldCharType="begin"/>
        </w:r>
        <w:r>
          <w:instrText xml:space="preserve"> PAGE   \* MERGEFORMAT </w:instrText>
        </w:r>
        <w:r>
          <w:fldChar w:fldCharType="separate"/>
        </w:r>
        <w:r w:rsidR="006E63A3">
          <w:rPr>
            <w:noProof/>
          </w:rPr>
          <w:t>19</w:t>
        </w:r>
        <w:r>
          <w:rPr>
            <w:noProof/>
          </w:rPr>
          <w:fldChar w:fldCharType="end"/>
        </w:r>
      </w:p>
    </w:sdtContent>
  </w:sdt>
  <w:p w14:paraId="5EA23281" w14:textId="77777777" w:rsidR="00DF502E" w:rsidRDefault="00DF502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7EEA" w14:textId="490AE023" w:rsidR="00DF502E" w:rsidRDefault="00DF502E">
    <w:pPr>
      <w:pStyle w:val="Pta"/>
    </w:pPr>
    <w:r w:rsidRPr="00D64092">
      <w:rPr>
        <w:rFonts w:ascii="Arial" w:hAnsi="Arial" w:cs="Arial"/>
        <w:sz w:val="16"/>
        <w:szCs w:val="16"/>
      </w:rPr>
      <w:t xml:space="preserve">Príručka pre odborných hodnotiteľov IROP, verzia </w:t>
    </w:r>
    <w:r w:rsidR="00E736E7">
      <w:rPr>
        <w:rFonts w:ascii="Arial" w:hAnsi="Arial" w:cs="Arial"/>
        <w:sz w:val="16"/>
        <w:szCs w:val="16"/>
      </w:rPr>
      <w:t>10</w:t>
    </w:r>
    <w:ins w:id="5" w:author="OM" w:date="2020-02-24T09:50:00Z">
      <w:r w:rsidR="006E63A3">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7FD6" w14:textId="77777777" w:rsidR="00DF502E" w:rsidRDefault="00DF502E" w:rsidP="006447D5">
      <w:pPr>
        <w:spacing w:after="0" w:line="240" w:lineRule="auto"/>
      </w:pPr>
      <w:r>
        <w:separator/>
      </w:r>
    </w:p>
  </w:footnote>
  <w:footnote w:type="continuationSeparator" w:id="0">
    <w:p w14:paraId="41032C57" w14:textId="77777777" w:rsidR="00DF502E" w:rsidRDefault="00DF502E" w:rsidP="006447D5">
      <w:pPr>
        <w:spacing w:after="0" w:line="240" w:lineRule="auto"/>
      </w:pPr>
      <w:r>
        <w:continuationSeparator/>
      </w:r>
    </w:p>
  </w:footnote>
  <w:footnote w:id="1">
    <w:p w14:paraId="231EDC10" w14:textId="77777777" w:rsidR="000C5CE4" w:rsidRDefault="000C5CE4" w:rsidP="000C5CE4">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v roku 2018 a do 30.6.2019.</w:t>
      </w:r>
    </w:p>
  </w:footnote>
  <w:footnote w:id="2">
    <w:p w14:paraId="6B0EFDDD" w14:textId="7F8B3A10" w:rsidR="00DF502E" w:rsidRDefault="00DF502E" w:rsidP="005377EF">
      <w:pPr>
        <w:pStyle w:val="Textpoznmkypodiarou"/>
      </w:pPr>
      <w:r>
        <w:rPr>
          <w:rStyle w:val="Odkaznapoznmkupodiarou"/>
        </w:rPr>
        <w:footnoteRef/>
      </w:r>
      <w:r>
        <w:t xml:space="preserve"> Pozri spôsob vyhodnotenia kritéria 1.3.</w:t>
      </w:r>
    </w:p>
  </w:footnote>
  <w:footnote w:id="3">
    <w:p w14:paraId="34FCEA99" w14:textId="05B526B7" w:rsidR="00DF502E" w:rsidRDefault="00DF502E" w:rsidP="00325D99">
      <w:pPr>
        <w:pStyle w:val="Textpoznmkypodiarou"/>
      </w:pPr>
      <w:r>
        <w:rPr>
          <w:rStyle w:val="Odkaznapoznmkupodiarou"/>
        </w:rPr>
        <w:footnoteRef/>
      </w:r>
      <w:r>
        <w:t xml:space="preserve"> Odborný hodnotieľ uvedie aj dôvody, prečo akceptuje/nealcceptuje stanovisko MPSVR SR.</w:t>
      </w:r>
    </w:p>
  </w:footnote>
  <w:footnote w:id="4">
    <w:p w14:paraId="66C5CDFF" w14:textId="510133E2" w:rsidR="00DF502E" w:rsidRDefault="00DF502E">
      <w:pPr>
        <w:pStyle w:val="Textpoznmkypodiarou"/>
      </w:pPr>
      <w:r>
        <w:rPr>
          <w:rStyle w:val="Odkaznapoznmkupodiarou"/>
        </w:rPr>
        <w:footnoteRef/>
      </w:r>
      <w:r>
        <w:t xml:space="preserve"> Odborný hodnototeľ uvedie aj dôvody, prečo akceptuje/neakceptuje stanovisko MPSVR SR</w:t>
      </w:r>
    </w:p>
  </w:footnote>
  <w:footnote w:id="5">
    <w:p w14:paraId="5552B337" w14:textId="7160C1BD" w:rsidR="00DF502E" w:rsidRDefault="00DF502E" w:rsidP="00A46BE2">
      <w:pPr>
        <w:pStyle w:val="Textpoznmkypodiarou"/>
      </w:pPr>
      <w:r>
        <w:rPr>
          <w:rStyle w:val="Odkaznapoznmkupodiarou"/>
        </w:rPr>
        <w:footnoteRef/>
      </w:r>
      <w:r>
        <w:t xml:space="preserve"> Odborný hodnotieľ uvedie aj dôvody, vrátane príslušných častí legislatívy upravujúcej </w:t>
      </w:r>
      <w:r w:rsidRPr="004E61F9">
        <w:t>všeobecn</w:t>
      </w:r>
      <w:r>
        <w:t>é</w:t>
      </w:r>
      <w:r w:rsidRPr="004E61F9">
        <w:t xml:space="preserve"> technick</w:t>
      </w:r>
      <w:r>
        <w:t>é</w:t>
      </w:r>
      <w:r w:rsidRPr="004E61F9">
        <w:t xml:space="preserve"> požiadavk</w:t>
      </w:r>
      <w:r>
        <w:t>y</w:t>
      </w:r>
      <w:r w:rsidRPr="004E61F9">
        <w:t xml:space="preserve"> na stavby užívané osobami s obmedzenou schopnosťou pohybu a orientácie</w:t>
      </w:r>
      <w:r>
        <w:t>, prečo akceptuje/neakceptuje stanovisko MPSVR SR.</w:t>
      </w:r>
    </w:p>
  </w:footnote>
  <w:footnote w:id="6">
    <w:p w14:paraId="7615632A" w14:textId="4140D860" w:rsidR="009B0181" w:rsidRPr="007506B5" w:rsidRDefault="009B0181" w:rsidP="009B0181">
      <w:pPr>
        <w:pStyle w:val="Textpoznmkypodiarou"/>
        <w:rPr>
          <w:rFonts w:ascii="Arial" w:hAnsi="Arial" w:cs="Arial"/>
          <w:sz w:val="16"/>
          <w:szCs w:val="16"/>
        </w:rPr>
      </w:pPr>
      <w:r>
        <w:rPr>
          <w:rStyle w:val="Odkaznapoznmkupodiarou"/>
        </w:rPr>
        <w:footnoteRef/>
      </w:r>
      <w:r>
        <w:t xml:space="preserve"> </w:t>
      </w:r>
      <w:r w:rsidRPr="007506B5">
        <w:rPr>
          <w:rFonts w:ascii="Arial" w:hAnsi="Arial" w:cs="Arial"/>
          <w:sz w:val="16"/>
          <w:szCs w:val="16"/>
        </w:rPr>
        <w:t xml:space="preserve">ŽoNFP, ktoré nedisponujú hodnotiacou správou ani oznámením o zastavení posudzovania PZ, </w:t>
      </w:r>
      <w:r w:rsidR="000C5CE4" w:rsidRPr="007506B5">
        <w:rPr>
          <w:rFonts w:ascii="Arial" w:hAnsi="Arial" w:cs="Arial"/>
          <w:sz w:val="16"/>
          <w:szCs w:val="16"/>
        </w:rPr>
        <w:t xml:space="preserve">, </w:t>
      </w:r>
      <w:r w:rsidR="000C5CE4">
        <w:rPr>
          <w:rFonts w:ascii="Arial" w:hAnsi="Arial" w:cs="Arial"/>
          <w:sz w:val="16"/>
          <w:szCs w:val="16"/>
        </w:rPr>
        <w:t xml:space="preserve">tzn. nezúčastnili sa prvého kola výberu projektov, </w:t>
      </w:r>
      <w:r w:rsidRPr="007506B5">
        <w:rPr>
          <w:rFonts w:ascii="Arial" w:hAnsi="Arial" w:cs="Arial"/>
          <w:sz w:val="16"/>
          <w:szCs w:val="16"/>
        </w:rPr>
        <w:t xml:space="preserve">nebudú predmetom odborného hodnotenia a bude im </w:t>
      </w:r>
      <w:r>
        <w:rPr>
          <w:rFonts w:ascii="Arial" w:hAnsi="Arial" w:cs="Arial"/>
          <w:sz w:val="16"/>
          <w:szCs w:val="16"/>
        </w:rPr>
        <w:t>v rámci</w:t>
      </w:r>
      <w:r w:rsidRPr="007506B5">
        <w:rPr>
          <w:rFonts w:ascii="Arial" w:hAnsi="Arial" w:cs="Arial"/>
          <w:sz w:val="16"/>
          <w:szCs w:val="16"/>
        </w:rPr>
        <w:t xml:space="preserve"> administratívneho overenia vydané rozhodnutie o neschválení ŽoNFP z dôvodu nesplnenia podmienky poskytnutia príspevku „Podmienka predloženia hodnotiacej správy projektového zámeru“.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79A92" w14:textId="17AB7744" w:rsidR="00DF502E" w:rsidRDefault="00DF502E" w:rsidP="007341B1">
    <w:pPr>
      <w:pStyle w:val="Hlavika"/>
      <w:tabs>
        <w:tab w:val="left" w:pos="1977"/>
        <w:tab w:val="left" w:pos="2775"/>
      </w:tabs>
      <w:ind w:firstLine="1977"/>
    </w:pPr>
    <w:r>
      <w:rPr>
        <w:noProof/>
        <w:lang w:eastAsia="sk-SK"/>
      </w:rPr>
      <w:drawing>
        <wp:anchor distT="0" distB="0" distL="114300" distR="114300" simplePos="0" relativeHeight="251662336" behindDoc="1" locked="0" layoutInCell="1" allowOverlap="1" wp14:anchorId="3EC351B1" wp14:editId="46B0E288">
          <wp:simplePos x="0" y="0"/>
          <wp:positionH relativeFrom="column">
            <wp:posOffset>12065</wp:posOffset>
          </wp:positionH>
          <wp:positionV relativeFrom="paragraph">
            <wp:posOffset>-149225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 name="Obrázok 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81687">
      <w:rPr>
        <w:rFonts w:ascii="MetaNormal-Roman" w:hAnsi="MetaNormal-Roman"/>
        <w:noProof/>
        <w:lang w:eastAsia="sk-SK"/>
      </w:rPr>
      <w:drawing>
        <wp:anchor distT="0" distB="0" distL="114300" distR="114300" simplePos="0" relativeHeight="251664384" behindDoc="0" locked="0" layoutInCell="1" allowOverlap="1" wp14:anchorId="111AB83A" wp14:editId="7417AE6B">
          <wp:simplePos x="0" y="0"/>
          <wp:positionH relativeFrom="column">
            <wp:posOffset>4062730</wp:posOffset>
          </wp:positionH>
          <wp:positionV relativeFrom="paragraph">
            <wp:posOffset>-261620</wp:posOffset>
          </wp:positionV>
          <wp:extent cx="1226820" cy="755015"/>
          <wp:effectExtent l="0" t="0" r="0" b="6985"/>
          <wp:wrapNone/>
          <wp:docPr id="3"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rPr>
        <w:noProof/>
        <w:lang w:eastAsia="sk-SK"/>
      </w:rPr>
      <w:drawing>
        <wp:anchor distT="0" distB="0" distL="114300" distR="114300" simplePos="0" relativeHeight="251663360" behindDoc="1" locked="0" layoutInCell="1" allowOverlap="1" wp14:anchorId="11A2553A" wp14:editId="280B2E17">
          <wp:simplePos x="0" y="0"/>
          <wp:positionH relativeFrom="column">
            <wp:posOffset>7787005</wp:posOffset>
          </wp:positionH>
          <wp:positionV relativeFrom="paragraph">
            <wp:posOffset>-120650</wp:posOffset>
          </wp:positionV>
          <wp:extent cx="1638935" cy="459740"/>
          <wp:effectExtent l="0" t="0" r="0" b="0"/>
          <wp:wrapTight wrapText="bothSides">
            <wp:wrapPolygon edited="0">
              <wp:start x="0" y="0"/>
              <wp:lineTo x="0" y="20586"/>
              <wp:lineTo x="21341" y="20586"/>
              <wp:lineTo x="21341" y="0"/>
              <wp:lineTo x="0" y="0"/>
            </wp:wrapPolygon>
          </wp:wrapTight>
          <wp:docPr id="4" name="Obrázok 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13BE"/>
    <w:multiLevelType w:val="hybridMultilevel"/>
    <w:tmpl w:val="CCDA556C"/>
    <w:lvl w:ilvl="0" w:tplc="655C0C44">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F8471CB"/>
    <w:multiLevelType w:val="hybridMultilevel"/>
    <w:tmpl w:val="77042E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7B0C17A8"/>
    <w:lvl w:ilvl="0" w:tplc="1F6E4746">
      <w:start w:val="7"/>
      <w:numFmt w:val="bullet"/>
      <w:lvlText w:val="-"/>
      <w:lvlJc w:val="left"/>
      <w:pPr>
        <w:ind w:left="720" w:hanging="360"/>
      </w:pPr>
      <w:rPr>
        <w:rFonts w:ascii="Arial" w:eastAsia="Arial Unicode MS" w:hAnsi="Arial" w:cs="Arial" w:hint="default"/>
      </w:rPr>
    </w:lvl>
    <w:lvl w:ilvl="1" w:tplc="DECE4410">
      <w:start w:val="2"/>
      <w:numFmt w:val="bullet"/>
      <w:lvlText w:val="-"/>
      <w:lvlJc w:val="left"/>
      <w:pPr>
        <w:ind w:left="1440" w:hanging="360"/>
      </w:pPr>
      <w:rPr>
        <w:rFonts w:ascii="Verdana" w:eastAsia="Calibri" w:hAnsi="Verdan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8A94B16"/>
    <w:multiLevelType w:val="hybridMultilevel"/>
    <w:tmpl w:val="8132BF98"/>
    <w:lvl w:ilvl="0" w:tplc="AD540D6E">
      <w:start w:val="1"/>
      <w:numFmt w:val="decimal"/>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AD60E4"/>
    <w:multiLevelType w:val="hybridMultilevel"/>
    <w:tmpl w:val="9DA2EC3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B390311"/>
    <w:multiLevelType w:val="hybridMultilevel"/>
    <w:tmpl w:val="C4F8FC70"/>
    <w:lvl w:ilvl="0" w:tplc="75802F70">
      <w:numFmt w:val="bullet"/>
      <w:lvlText w:val="-"/>
      <w:lvlJc w:val="left"/>
      <w:pPr>
        <w:ind w:left="720" w:hanging="360"/>
      </w:pPr>
      <w:rPr>
        <w:rFonts w:ascii="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F5238A4"/>
    <w:multiLevelType w:val="hybridMultilevel"/>
    <w:tmpl w:val="E6584DA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5"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F616586"/>
    <w:multiLevelType w:val="hybridMultilevel"/>
    <w:tmpl w:val="489A9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962F17"/>
    <w:multiLevelType w:val="hybridMultilevel"/>
    <w:tmpl w:val="A7EA2F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E1F37C2"/>
    <w:multiLevelType w:val="hybridMultilevel"/>
    <w:tmpl w:val="A44209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9"/>
  </w:num>
  <w:num w:numId="4">
    <w:abstractNumId w:val="3"/>
  </w:num>
  <w:num w:numId="5">
    <w:abstractNumId w:val="19"/>
  </w:num>
  <w:num w:numId="6">
    <w:abstractNumId w:val="13"/>
  </w:num>
  <w:num w:numId="7">
    <w:abstractNumId w:val="6"/>
  </w:num>
  <w:num w:numId="8">
    <w:abstractNumId w:val="8"/>
  </w:num>
  <w:num w:numId="9">
    <w:abstractNumId w:val="1"/>
  </w:num>
  <w:num w:numId="10">
    <w:abstractNumId w:val="0"/>
  </w:num>
  <w:num w:numId="11">
    <w:abstractNumId w:val="16"/>
  </w:num>
  <w:num w:numId="12">
    <w:abstractNumId w:val="17"/>
  </w:num>
  <w:num w:numId="13">
    <w:abstractNumId w:val="20"/>
  </w:num>
  <w:num w:numId="14">
    <w:abstractNumId w:val="12"/>
  </w:num>
  <w:num w:numId="15">
    <w:abstractNumId w:val="14"/>
  </w:num>
  <w:num w:numId="16">
    <w:abstractNumId w:val="7"/>
  </w:num>
  <w:num w:numId="17">
    <w:abstractNumId w:val="18"/>
  </w:num>
  <w:num w:numId="18">
    <w:abstractNumId w:val="11"/>
  </w:num>
  <w:num w:numId="19">
    <w:abstractNumId w:val="10"/>
  </w:num>
  <w:num w:numId="20">
    <w:abstractNumId w:val="15"/>
  </w:num>
  <w:num w:numId="21">
    <w:abstractNumId w:val="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17937"/>
    <w:rsid w:val="00017AB7"/>
    <w:rsid w:val="000262E1"/>
    <w:rsid w:val="00027400"/>
    <w:rsid w:val="00031AB6"/>
    <w:rsid w:val="00032EAB"/>
    <w:rsid w:val="00033031"/>
    <w:rsid w:val="0003310C"/>
    <w:rsid w:val="000332F0"/>
    <w:rsid w:val="00033F84"/>
    <w:rsid w:val="0003655E"/>
    <w:rsid w:val="00037EBC"/>
    <w:rsid w:val="0004093B"/>
    <w:rsid w:val="00040A22"/>
    <w:rsid w:val="00050C4F"/>
    <w:rsid w:val="0005343F"/>
    <w:rsid w:val="00053DF4"/>
    <w:rsid w:val="000556FF"/>
    <w:rsid w:val="00055A2D"/>
    <w:rsid w:val="000575AA"/>
    <w:rsid w:val="000579E5"/>
    <w:rsid w:val="000616C5"/>
    <w:rsid w:val="00063618"/>
    <w:rsid w:val="0006402A"/>
    <w:rsid w:val="00066478"/>
    <w:rsid w:val="00066F7E"/>
    <w:rsid w:val="00067A71"/>
    <w:rsid w:val="00067D25"/>
    <w:rsid w:val="0007012A"/>
    <w:rsid w:val="00071E45"/>
    <w:rsid w:val="0007302B"/>
    <w:rsid w:val="00073386"/>
    <w:rsid w:val="0007582F"/>
    <w:rsid w:val="00075A93"/>
    <w:rsid w:val="00077446"/>
    <w:rsid w:val="0008016F"/>
    <w:rsid w:val="00082A2D"/>
    <w:rsid w:val="00086E7D"/>
    <w:rsid w:val="0008777E"/>
    <w:rsid w:val="00091EAB"/>
    <w:rsid w:val="00093E4B"/>
    <w:rsid w:val="000944CC"/>
    <w:rsid w:val="00094552"/>
    <w:rsid w:val="000956D6"/>
    <w:rsid w:val="00097647"/>
    <w:rsid w:val="000A0912"/>
    <w:rsid w:val="000A09C2"/>
    <w:rsid w:val="000A0A9D"/>
    <w:rsid w:val="000A14D4"/>
    <w:rsid w:val="000A4564"/>
    <w:rsid w:val="000A74C2"/>
    <w:rsid w:val="000B046D"/>
    <w:rsid w:val="000B1A1F"/>
    <w:rsid w:val="000B1F02"/>
    <w:rsid w:val="000B38D8"/>
    <w:rsid w:val="000B5693"/>
    <w:rsid w:val="000B63F5"/>
    <w:rsid w:val="000B7F29"/>
    <w:rsid w:val="000C0810"/>
    <w:rsid w:val="000C159E"/>
    <w:rsid w:val="000C2E7F"/>
    <w:rsid w:val="000C5CE4"/>
    <w:rsid w:val="000C67EC"/>
    <w:rsid w:val="000D0A78"/>
    <w:rsid w:val="000D10F0"/>
    <w:rsid w:val="000D28B0"/>
    <w:rsid w:val="000D5082"/>
    <w:rsid w:val="000E2F43"/>
    <w:rsid w:val="000E4737"/>
    <w:rsid w:val="000E47C9"/>
    <w:rsid w:val="000E70CF"/>
    <w:rsid w:val="000F1331"/>
    <w:rsid w:val="000F65E0"/>
    <w:rsid w:val="0010055B"/>
    <w:rsid w:val="00101BD6"/>
    <w:rsid w:val="001045B7"/>
    <w:rsid w:val="00105C82"/>
    <w:rsid w:val="00106511"/>
    <w:rsid w:val="00107DC2"/>
    <w:rsid w:val="00112804"/>
    <w:rsid w:val="00112DDE"/>
    <w:rsid w:val="0011326C"/>
    <w:rsid w:val="00115E1A"/>
    <w:rsid w:val="00116456"/>
    <w:rsid w:val="00120632"/>
    <w:rsid w:val="001206CD"/>
    <w:rsid w:val="00120768"/>
    <w:rsid w:val="001266A0"/>
    <w:rsid w:val="0012785C"/>
    <w:rsid w:val="0013048D"/>
    <w:rsid w:val="0013059F"/>
    <w:rsid w:val="001325C0"/>
    <w:rsid w:val="0013534B"/>
    <w:rsid w:val="0013600D"/>
    <w:rsid w:val="00140F7A"/>
    <w:rsid w:val="0014117A"/>
    <w:rsid w:val="00142A25"/>
    <w:rsid w:val="00142B0E"/>
    <w:rsid w:val="00142FD9"/>
    <w:rsid w:val="00144AC5"/>
    <w:rsid w:val="001502C2"/>
    <w:rsid w:val="00150B3D"/>
    <w:rsid w:val="00152E2E"/>
    <w:rsid w:val="0015422F"/>
    <w:rsid w:val="001543EC"/>
    <w:rsid w:val="001548DC"/>
    <w:rsid w:val="00160EAF"/>
    <w:rsid w:val="0016276E"/>
    <w:rsid w:val="00163155"/>
    <w:rsid w:val="00167B75"/>
    <w:rsid w:val="00167FDF"/>
    <w:rsid w:val="00170C4D"/>
    <w:rsid w:val="00171453"/>
    <w:rsid w:val="001714EF"/>
    <w:rsid w:val="00171942"/>
    <w:rsid w:val="00171E49"/>
    <w:rsid w:val="00173794"/>
    <w:rsid w:val="001769BC"/>
    <w:rsid w:val="0018118A"/>
    <w:rsid w:val="001816FF"/>
    <w:rsid w:val="00182222"/>
    <w:rsid w:val="00185BAD"/>
    <w:rsid w:val="0018641E"/>
    <w:rsid w:val="00186AB8"/>
    <w:rsid w:val="00187338"/>
    <w:rsid w:val="00187E8D"/>
    <w:rsid w:val="00192A08"/>
    <w:rsid w:val="00196B21"/>
    <w:rsid w:val="001A1285"/>
    <w:rsid w:val="001B2B15"/>
    <w:rsid w:val="001B2F51"/>
    <w:rsid w:val="001B3DA2"/>
    <w:rsid w:val="001C1F44"/>
    <w:rsid w:val="001C3114"/>
    <w:rsid w:val="001C495C"/>
    <w:rsid w:val="001C5553"/>
    <w:rsid w:val="001C7563"/>
    <w:rsid w:val="001D0B8B"/>
    <w:rsid w:val="001D0D3F"/>
    <w:rsid w:val="001D0EA9"/>
    <w:rsid w:val="001D15EF"/>
    <w:rsid w:val="001D1854"/>
    <w:rsid w:val="001D1A22"/>
    <w:rsid w:val="001D203C"/>
    <w:rsid w:val="001D2AD6"/>
    <w:rsid w:val="001D2BEA"/>
    <w:rsid w:val="001D4D1D"/>
    <w:rsid w:val="001E10C6"/>
    <w:rsid w:val="001E2E8A"/>
    <w:rsid w:val="001E2EA9"/>
    <w:rsid w:val="001E5EC1"/>
    <w:rsid w:val="001E6A35"/>
    <w:rsid w:val="001F0938"/>
    <w:rsid w:val="001F3E5F"/>
    <w:rsid w:val="001F618A"/>
    <w:rsid w:val="002018EB"/>
    <w:rsid w:val="002028E6"/>
    <w:rsid w:val="00206A9C"/>
    <w:rsid w:val="00210A58"/>
    <w:rsid w:val="00212F85"/>
    <w:rsid w:val="002138BA"/>
    <w:rsid w:val="00214448"/>
    <w:rsid w:val="00217790"/>
    <w:rsid w:val="00226709"/>
    <w:rsid w:val="002300F0"/>
    <w:rsid w:val="002374A5"/>
    <w:rsid w:val="002376BD"/>
    <w:rsid w:val="00237713"/>
    <w:rsid w:val="002378A3"/>
    <w:rsid w:val="00240572"/>
    <w:rsid w:val="00241F1A"/>
    <w:rsid w:val="00255E90"/>
    <w:rsid w:val="00255EF1"/>
    <w:rsid w:val="002573C6"/>
    <w:rsid w:val="00260B63"/>
    <w:rsid w:val="0026214A"/>
    <w:rsid w:val="0026608A"/>
    <w:rsid w:val="0026684D"/>
    <w:rsid w:val="00272DFD"/>
    <w:rsid w:val="00281453"/>
    <w:rsid w:val="00282597"/>
    <w:rsid w:val="00284E4C"/>
    <w:rsid w:val="0028704D"/>
    <w:rsid w:val="00292048"/>
    <w:rsid w:val="002942EF"/>
    <w:rsid w:val="00295AC2"/>
    <w:rsid w:val="00296002"/>
    <w:rsid w:val="00297E2A"/>
    <w:rsid w:val="002A0F60"/>
    <w:rsid w:val="002A1D84"/>
    <w:rsid w:val="002A26AF"/>
    <w:rsid w:val="002A2BB6"/>
    <w:rsid w:val="002A5895"/>
    <w:rsid w:val="002B3A18"/>
    <w:rsid w:val="002B4BB6"/>
    <w:rsid w:val="002B5816"/>
    <w:rsid w:val="002B5AC2"/>
    <w:rsid w:val="002B5ACF"/>
    <w:rsid w:val="002B7238"/>
    <w:rsid w:val="002B7643"/>
    <w:rsid w:val="002C06FE"/>
    <w:rsid w:val="002C1952"/>
    <w:rsid w:val="002C58C1"/>
    <w:rsid w:val="002D0E71"/>
    <w:rsid w:val="002D30EF"/>
    <w:rsid w:val="002D5412"/>
    <w:rsid w:val="002D56BC"/>
    <w:rsid w:val="002E24F1"/>
    <w:rsid w:val="002E4498"/>
    <w:rsid w:val="002E4660"/>
    <w:rsid w:val="002E4D51"/>
    <w:rsid w:val="002E7672"/>
    <w:rsid w:val="002F07B1"/>
    <w:rsid w:val="002F40AF"/>
    <w:rsid w:val="002F6ED4"/>
    <w:rsid w:val="002F70FE"/>
    <w:rsid w:val="00300639"/>
    <w:rsid w:val="00303C57"/>
    <w:rsid w:val="00305551"/>
    <w:rsid w:val="00307EB6"/>
    <w:rsid w:val="003117F9"/>
    <w:rsid w:val="00320AB9"/>
    <w:rsid w:val="00322B2E"/>
    <w:rsid w:val="00325B0D"/>
    <w:rsid w:val="00325D99"/>
    <w:rsid w:val="003269E1"/>
    <w:rsid w:val="003272C6"/>
    <w:rsid w:val="003309C4"/>
    <w:rsid w:val="003320FE"/>
    <w:rsid w:val="00333E25"/>
    <w:rsid w:val="00335C18"/>
    <w:rsid w:val="003363C7"/>
    <w:rsid w:val="00336872"/>
    <w:rsid w:val="0033785C"/>
    <w:rsid w:val="00337F79"/>
    <w:rsid w:val="00343C4B"/>
    <w:rsid w:val="003479E8"/>
    <w:rsid w:val="00350F04"/>
    <w:rsid w:val="00360E25"/>
    <w:rsid w:val="003622A9"/>
    <w:rsid w:val="003627FB"/>
    <w:rsid w:val="003631E5"/>
    <w:rsid w:val="003643D1"/>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B22C6"/>
    <w:rsid w:val="003B32AA"/>
    <w:rsid w:val="003C0029"/>
    <w:rsid w:val="003C19C2"/>
    <w:rsid w:val="003C1E0A"/>
    <w:rsid w:val="003C3AA4"/>
    <w:rsid w:val="003C4EF8"/>
    <w:rsid w:val="003C52DC"/>
    <w:rsid w:val="003C7523"/>
    <w:rsid w:val="003C7A2D"/>
    <w:rsid w:val="003D0A01"/>
    <w:rsid w:val="003D3AEE"/>
    <w:rsid w:val="003D558C"/>
    <w:rsid w:val="003E1B8B"/>
    <w:rsid w:val="003E1BA7"/>
    <w:rsid w:val="003E55DE"/>
    <w:rsid w:val="003E6C4E"/>
    <w:rsid w:val="003E706F"/>
    <w:rsid w:val="003F28D3"/>
    <w:rsid w:val="003F2E32"/>
    <w:rsid w:val="003F749D"/>
    <w:rsid w:val="003F76E1"/>
    <w:rsid w:val="003F7811"/>
    <w:rsid w:val="00401AB4"/>
    <w:rsid w:val="00404055"/>
    <w:rsid w:val="004054AC"/>
    <w:rsid w:val="00410E74"/>
    <w:rsid w:val="00411130"/>
    <w:rsid w:val="00411A86"/>
    <w:rsid w:val="004127D6"/>
    <w:rsid w:val="00412C46"/>
    <w:rsid w:val="00412FA0"/>
    <w:rsid w:val="00413E8F"/>
    <w:rsid w:val="00415A0F"/>
    <w:rsid w:val="004207A1"/>
    <w:rsid w:val="00420E07"/>
    <w:rsid w:val="0042187F"/>
    <w:rsid w:val="00424145"/>
    <w:rsid w:val="00424C2F"/>
    <w:rsid w:val="004303F6"/>
    <w:rsid w:val="00432F9A"/>
    <w:rsid w:val="004356DE"/>
    <w:rsid w:val="00437985"/>
    <w:rsid w:val="00440986"/>
    <w:rsid w:val="00440DA7"/>
    <w:rsid w:val="00442D84"/>
    <w:rsid w:val="00444FCC"/>
    <w:rsid w:val="0044548E"/>
    <w:rsid w:val="00445684"/>
    <w:rsid w:val="00445704"/>
    <w:rsid w:val="00447D47"/>
    <w:rsid w:val="0045064F"/>
    <w:rsid w:val="00450852"/>
    <w:rsid w:val="00453D48"/>
    <w:rsid w:val="00453E6F"/>
    <w:rsid w:val="00454BA6"/>
    <w:rsid w:val="00457071"/>
    <w:rsid w:val="00461E72"/>
    <w:rsid w:val="00467B03"/>
    <w:rsid w:val="00474921"/>
    <w:rsid w:val="00477243"/>
    <w:rsid w:val="00480D9F"/>
    <w:rsid w:val="00482034"/>
    <w:rsid w:val="00487E6A"/>
    <w:rsid w:val="0049086C"/>
    <w:rsid w:val="00490BF1"/>
    <w:rsid w:val="00492286"/>
    <w:rsid w:val="00492C48"/>
    <w:rsid w:val="00493914"/>
    <w:rsid w:val="00495768"/>
    <w:rsid w:val="0049731C"/>
    <w:rsid w:val="004A1D70"/>
    <w:rsid w:val="004A4CA1"/>
    <w:rsid w:val="004A53E5"/>
    <w:rsid w:val="004A6CA0"/>
    <w:rsid w:val="004A7540"/>
    <w:rsid w:val="004B31A8"/>
    <w:rsid w:val="004B5519"/>
    <w:rsid w:val="004B5B76"/>
    <w:rsid w:val="004B6B6B"/>
    <w:rsid w:val="004B756D"/>
    <w:rsid w:val="004C301F"/>
    <w:rsid w:val="004C7B36"/>
    <w:rsid w:val="004D222E"/>
    <w:rsid w:val="004E0F21"/>
    <w:rsid w:val="004E27AC"/>
    <w:rsid w:val="004E399D"/>
    <w:rsid w:val="004E4012"/>
    <w:rsid w:val="004E4939"/>
    <w:rsid w:val="004E4BEF"/>
    <w:rsid w:val="004E6F28"/>
    <w:rsid w:val="004F40BE"/>
    <w:rsid w:val="004F43AF"/>
    <w:rsid w:val="004F4B9F"/>
    <w:rsid w:val="004F4E79"/>
    <w:rsid w:val="004F5BFC"/>
    <w:rsid w:val="004F648C"/>
    <w:rsid w:val="004F7BEC"/>
    <w:rsid w:val="004F7D78"/>
    <w:rsid w:val="00500D71"/>
    <w:rsid w:val="0050633F"/>
    <w:rsid w:val="0051226C"/>
    <w:rsid w:val="00513B4B"/>
    <w:rsid w:val="0051771A"/>
    <w:rsid w:val="00522C7A"/>
    <w:rsid w:val="00523E83"/>
    <w:rsid w:val="00524762"/>
    <w:rsid w:val="005268B1"/>
    <w:rsid w:val="00526E9D"/>
    <w:rsid w:val="00527195"/>
    <w:rsid w:val="005273A4"/>
    <w:rsid w:val="0053124B"/>
    <w:rsid w:val="00533EDA"/>
    <w:rsid w:val="00534058"/>
    <w:rsid w:val="00534485"/>
    <w:rsid w:val="00534E85"/>
    <w:rsid w:val="0053673B"/>
    <w:rsid w:val="005377EF"/>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90DFC"/>
    <w:rsid w:val="0059209D"/>
    <w:rsid w:val="00593843"/>
    <w:rsid w:val="00595B20"/>
    <w:rsid w:val="0059761F"/>
    <w:rsid w:val="005A2A5C"/>
    <w:rsid w:val="005A36D1"/>
    <w:rsid w:val="005A6282"/>
    <w:rsid w:val="005A63A9"/>
    <w:rsid w:val="005A6C30"/>
    <w:rsid w:val="005B1EA3"/>
    <w:rsid w:val="005B3219"/>
    <w:rsid w:val="005B6FB6"/>
    <w:rsid w:val="005B7014"/>
    <w:rsid w:val="005C0D61"/>
    <w:rsid w:val="005C1D17"/>
    <w:rsid w:val="005C1ED3"/>
    <w:rsid w:val="005C20B7"/>
    <w:rsid w:val="005C785E"/>
    <w:rsid w:val="005D0BF4"/>
    <w:rsid w:val="005D281E"/>
    <w:rsid w:val="005D5AC9"/>
    <w:rsid w:val="005D6275"/>
    <w:rsid w:val="005D6E5B"/>
    <w:rsid w:val="005E071B"/>
    <w:rsid w:val="005E1BA1"/>
    <w:rsid w:val="005E5F54"/>
    <w:rsid w:val="005F092D"/>
    <w:rsid w:val="005F10A6"/>
    <w:rsid w:val="005F1CD6"/>
    <w:rsid w:val="005F41D5"/>
    <w:rsid w:val="00600B81"/>
    <w:rsid w:val="00602056"/>
    <w:rsid w:val="006051BA"/>
    <w:rsid w:val="0060769B"/>
    <w:rsid w:val="00611A9C"/>
    <w:rsid w:val="00612B73"/>
    <w:rsid w:val="0061310C"/>
    <w:rsid w:val="0061449B"/>
    <w:rsid w:val="006272B6"/>
    <w:rsid w:val="0063004D"/>
    <w:rsid w:val="00630F0F"/>
    <w:rsid w:val="00630F27"/>
    <w:rsid w:val="00633BC1"/>
    <w:rsid w:val="0063565C"/>
    <w:rsid w:val="00636D65"/>
    <w:rsid w:val="00637D4D"/>
    <w:rsid w:val="00643048"/>
    <w:rsid w:val="0064304C"/>
    <w:rsid w:val="006436E8"/>
    <w:rsid w:val="0064427B"/>
    <w:rsid w:val="006447D5"/>
    <w:rsid w:val="0064554C"/>
    <w:rsid w:val="00652499"/>
    <w:rsid w:val="00652E07"/>
    <w:rsid w:val="0065431D"/>
    <w:rsid w:val="0065684A"/>
    <w:rsid w:val="00656A72"/>
    <w:rsid w:val="00662203"/>
    <w:rsid w:val="00662366"/>
    <w:rsid w:val="006639C1"/>
    <w:rsid w:val="006651B3"/>
    <w:rsid w:val="006670AA"/>
    <w:rsid w:val="006676D8"/>
    <w:rsid w:val="0066798E"/>
    <w:rsid w:val="0067051A"/>
    <w:rsid w:val="00670E51"/>
    <w:rsid w:val="0067180D"/>
    <w:rsid w:val="0067272E"/>
    <w:rsid w:val="00673B26"/>
    <w:rsid w:val="0067698B"/>
    <w:rsid w:val="00677B16"/>
    <w:rsid w:val="00683495"/>
    <w:rsid w:val="00683692"/>
    <w:rsid w:val="006841BB"/>
    <w:rsid w:val="006861D7"/>
    <w:rsid w:val="0068696A"/>
    <w:rsid w:val="00687E8C"/>
    <w:rsid w:val="00693D41"/>
    <w:rsid w:val="006964D9"/>
    <w:rsid w:val="006A2171"/>
    <w:rsid w:val="006A373F"/>
    <w:rsid w:val="006B000A"/>
    <w:rsid w:val="006B038C"/>
    <w:rsid w:val="006B17F7"/>
    <w:rsid w:val="006B236A"/>
    <w:rsid w:val="006B396B"/>
    <w:rsid w:val="006B3FDE"/>
    <w:rsid w:val="006B46B3"/>
    <w:rsid w:val="006B53D9"/>
    <w:rsid w:val="006B58E1"/>
    <w:rsid w:val="006B6A91"/>
    <w:rsid w:val="006C0E70"/>
    <w:rsid w:val="006C2958"/>
    <w:rsid w:val="006C38A1"/>
    <w:rsid w:val="006C40FE"/>
    <w:rsid w:val="006C5BBE"/>
    <w:rsid w:val="006C62BB"/>
    <w:rsid w:val="006D44E2"/>
    <w:rsid w:val="006D4951"/>
    <w:rsid w:val="006D4CDB"/>
    <w:rsid w:val="006E2422"/>
    <w:rsid w:val="006E63A3"/>
    <w:rsid w:val="006E67EF"/>
    <w:rsid w:val="006E7861"/>
    <w:rsid w:val="006F242F"/>
    <w:rsid w:val="006F283B"/>
    <w:rsid w:val="006F6E4B"/>
    <w:rsid w:val="006F757D"/>
    <w:rsid w:val="00706896"/>
    <w:rsid w:val="00707A13"/>
    <w:rsid w:val="00711E08"/>
    <w:rsid w:val="00712E10"/>
    <w:rsid w:val="007138C7"/>
    <w:rsid w:val="007143A1"/>
    <w:rsid w:val="00715F66"/>
    <w:rsid w:val="00720AA3"/>
    <w:rsid w:val="00720FFF"/>
    <w:rsid w:val="00730E46"/>
    <w:rsid w:val="0073295A"/>
    <w:rsid w:val="007341B1"/>
    <w:rsid w:val="00736B1F"/>
    <w:rsid w:val="00737FE6"/>
    <w:rsid w:val="00746BA3"/>
    <w:rsid w:val="00747388"/>
    <w:rsid w:val="0074772B"/>
    <w:rsid w:val="00747775"/>
    <w:rsid w:val="0075185F"/>
    <w:rsid w:val="00751CB1"/>
    <w:rsid w:val="00755505"/>
    <w:rsid w:val="0076155E"/>
    <w:rsid w:val="007630CE"/>
    <w:rsid w:val="007631C6"/>
    <w:rsid w:val="00767508"/>
    <w:rsid w:val="00771679"/>
    <w:rsid w:val="00772974"/>
    <w:rsid w:val="007737E3"/>
    <w:rsid w:val="00775650"/>
    <w:rsid w:val="00776E20"/>
    <w:rsid w:val="007800FA"/>
    <w:rsid w:val="0078128F"/>
    <w:rsid w:val="00781E9F"/>
    <w:rsid w:val="00785280"/>
    <w:rsid w:val="0078763D"/>
    <w:rsid w:val="00792E96"/>
    <w:rsid w:val="0079360D"/>
    <w:rsid w:val="007940D0"/>
    <w:rsid w:val="007944B8"/>
    <w:rsid w:val="007953A8"/>
    <w:rsid w:val="00796DC9"/>
    <w:rsid w:val="007A21D8"/>
    <w:rsid w:val="007A388A"/>
    <w:rsid w:val="007A3934"/>
    <w:rsid w:val="007A6B63"/>
    <w:rsid w:val="007A6E45"/>
    <w:rsid w:val="007B1085"/>
    <w:rsid w:val="007B24D7"/>
    <w:rsid w:val="007B39BB"/>
    <w:rsid w:val="007B60AF"/>
    <w:rsid w:val="007C13C3"/>
    <w:rsid w:val="007C416E"/>
    <w:rsid w:val="007D2241"/>
    <w:rsid w:val="007D36B4"/>
    <w:rsid w:val="007D4C56"/>
    <w:rsid w:val="007D4EEE"/>
    <w:rsid w:val="007D69B7"/>
    <w:rsid w:val="007E0D53"/>
    <w:rsid w:val="007E170F"/>
    <w:rsid w:val="007E35A8"/>
    <w:rsid w:val="007E454C"/>
    <w:rsid w:val="007E5B56"/>
    <w:rsid w:val="007E6F49"/>
    <w:rsid w:val="007E7DF9"/>
    <w:rsid w:val="007F1F08"/>
    <w:rsid w:val="007F3AD3"/>
    <w:rsid w:val="007F4600"/>
    <w:rsid w:val="007F736B"/>
    <w:rsid w:val="007F7E5D"/>
    <w:rsid w:val="00804847"/>
    <w:rsid w:val="00805D7F"/>
    <w:rsid w:val="00813DF8"/>
    <w:rsid w:val="0081542F"/>
    <w:rsid w:val="00815F8F"/>
    <w:rsid w:val="00816151"/>
    <w:rsid w:val="0081737B"/>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54EDF"/>
    <w:rsid w:val="00856944"/>
    <w:rsid w:val="00870F7B"/>
    <w:rsid w:val="00877DCB"/>
    <w:rsid w:val="00881404"/>
    <w:rsid w:val="008836B7"/>
    <w:rsid w:val="00883CEB"/>
    <w:rsid w:val="00884B2A"/>
    <w:rsid w:val="00885E81"/>
    <w:rsid w:val="00887D7C"/>
    <w:rsid w:val="00891952"/>
    <w:rsid w:val="00891959"/>
    <w:rsid w:val="00892C76"/>
    <w:rsid w:val="008947CB"/>
    <w:rsid w:val="00894842"/>
    <w:rsid w:val="0089487B"/>
    <w:rsid w:val="0089625B"/>
    <w:rsid w:val="008962DE"/>
    <w:rsid w:val="008976E0"/>
    <w:rsid w:val="008A0B3C"/>
    <w:rsid w:val="008A17F8"/>
    <w:rsid w:val="008A4BA9"/>
    <w:rsid w:val="008A57E8"/>
    <w:rsid w:val="008A584C"/>
    <w:rsid w:val="008A61FD"/>
    <w:rsid w:val="008A769D"/>
    <w:rsid w:val="008A77C3"/>
    <w:rsid w:val="008A7B5A"/>
    <w:rsid w:val="008A7F04"/>
    <w:rsid w:val="008B1462"/>
    <w:rsid w:val="008B4A3B"/>
    <w:rsid w:val="008C045A"/>
    <w:rsid w:val="008C062F"/>
    <w:rsid w:val="008C1195"/>
    <w:rsid w:val="008C2626"/>
    <w:rsid w:val="008C3460"/>
    <w:rsid w:val="008C3491"/>
    <w:rsid w:val="008C6419"/>
    <w:rsid w:val="008D09BD"/>
    <w:rsid w:val="008D1804"/>
    <w:rsid w:val="008D1B96"/>
    <w:rsid w:val="008D1ED0"/>
    <w:rsid w:val="008D2056"/>
    <w:rsid w:val="008D2C23"/>
    <w:rsid w:val="008D41D9"/>
    <w:rsid w:val="008D6238"/>
    <w:rsid w:val="008D64DE"/>
    <w:rsid w:val="008D71E2"/>
    <w:rsid w:val="008E0299"/>
    <w:rsid w:val="008E0E6B"/>
    <w:rsid w:val="008E2F98"/>
    <w:rsid w:val="008E5D06"/>
    <w:rsid w:val="008E6C4B"/>
    <w:rsid w:val="008F083F"/>
    <w:rsid w:val="008F1182"/>
    <w:rsid w:val="008F1E25"/>
    <w:rsid w:val="008F2B0E"/>
    <w:rsid w:val="008F2CA3"/>
    <w:rsid w:val="0090198D"/>
    <w:rsid w:val="009100F3"/>
    <w:rsid w:val="0091251D"/>
    <w:rsid w:val="009128B9"/>
    <w:rsid w:val="00912DE3"/>
    <w:rsid w:val="00916792"/>
    <w:rsid w:val="00917104"/>
    <w:rsid w:val="009178C1"/>
    <w:rsid w:val="00923003"/>
    <w:rsid w:val="0092390D"/>
    <w:rsid w:val="00926723"/>
    <w:rsid w:val="00926EB1"/>
    <w:rsid w:val="00927022"/>
    <w:rsid w:val="009307A7"/>
    <w:rsid w:val="00930A61"/>
    <w:rsid w:val="00930DED"/>
    <w:rsid w:val="00935F4C"/>
    <w:rsid w:val="00935F63"/>
    <w:rsid w:val="00936719"/>
    <w:rsid w:val="00937038"/>
    <w:rsid w:val="009378EE"/>
    <w:rsid w:val="009409BA"/>
    <w:rsid w:val="0094139B"/>
    <w:rsid w:val="00941EB9"/>
    <w:rsid w:val="009436F8"/>
    <w:rsid w:val="00944461"/>
    <w:rsid w:val="0094486C"/>
    <w:rsid w:val="009472B3"/>
    <w:rsid w:val="009539D4"/>
    <w:rsid w:val="00953BEB"/>
    <w:rsid w:val="009577D1"/>
    <w:rsid w:val="00960C9C"/>
    <w:rsid w:val="00961D26"/>
    <w:rsid w:val="009620CE"/>
    <w:rsid w:val="009622C6"/>
    <w:rsid w:val="009626CF"/>
    <w:rsid w:val="00963727"/>
    <w:rsid w:val="00964622"/>
    <w:rsid w:val="0096512C"/>
    <w:rsid w:val="0096686B"/>
    <w:rsid w:val="00970D3A"/>
    <w:rsid w:val="00971CDB"/>
    <w:rsid w:val="00973C38"/>
    <w:rsid w:val="00974DED"/>
    <w:rsid w:val="00980F45"/>
    <w:rsid w:val="00981C3B"/>
    <w:rsid w:val="009838AC"/>
    <w:rsid w:val="00984EAB"/>
    <w:rsid w:val="00985A87"/>
    <w:rsid w:val="00987448"/>
    <w:rsid w:val="0099218D"/>
    <w:rsid w:val="00992DC2"/>
    <w:rsid w:val="00997686"/>
    <w:rsid w:val="009A31D1"/>
    <w:rsid w:val="009A41D7"/>
    <w:rsid w:val="009A4784"/>
    <w:rsid w:val="009A5968"/>
    <w:rsid w:val="009A74D4"/>
    <w:rsid w:val="009A7877"/>
    <w:rsid w:val="009B0181"/>
    <w:rsid w:val="009B0C39"/>
    <w:rsid w:val="009B2273"/>
    <w:rsid w:val="009B3050"/>
    <w:rsid w:val="009B348E"/>
    <w:rsid w:val="009B48AD"/>
    <w:rsid w:val="009B667E"/>
    <w:rsid w:val="009B6D83"/>
    <w:rsid w:val="009C36D5"/>
    <w:rsid w:val="009C4230"/>
    <w:rsid w:val="009C4807"/>
    <w:rsid w:val="009D0F33"/>
    <w:rsid w:val="009D1264"/>
    <w:rsid w:val="009D3E20"/>
    <w:rsid w:val="009D7170"/>
    <w:rsid w:val="009E24B0"/>
    <w:rsid w:val="009E454B"/>
    <w:rsid w:val="009E456C"/>
    <w:rsid w:val="009F3216"/>
    <w:rsid w:val="009F49A6"/>
    <w:rsid w:val="009F522C"/>
    <w:rsid w:val="009F5DD9"/>
    <w:rsid w:val="00A0584B"/>
    <w:rsid w:val="00A102FA"/>
    <w:rsid w:val="00A108F0"/>
    <w:rsid w:val="00A11F1E"/>
    <w:rsid w:val="00A13D95"/>
    <w:rsid w:val="00A1544E"/>
    <w:rsid w:val="00A16AA6"/>
    <w:rsid w:val="00A1718E"/>
    <w:rsid w:val="00A24AAB"/>
    <w:rsid w:val="00A2531D"/>
    <w:rsid w:val="00A255C3"/>
    <w:rsid w:val="00A26041"/>
    <w:rsid w:val="00A2679A"/>
    <w:rsid w:val="00A310FE"/>
    <w:rsid w:val="00A320B8"/>
    <w:rsid w:val="00A32F68"/>
    <w:rsid w:val="00A33722"/>
    <w:rsid w:val="00A35ACA"/>
    <w:rsid w:val="00A40C38"/>
    <w:rsid w:val="00A42AEB"/>
    <w:rsid w:val="00A43D0B"/>
    <w:rsid w:val="00A44DAE"/>
    <w:rsid w:val="00A456CB"/>
    <w:rsid w:val="00A46BE2"/>
    <w:rsid w:val="00A46E2E"/>
    <w:rsid w:val="00A50EAD"/>
    <w:rsid w:val="00A51415"/>
    <w:rsid w:val="00A5321E"/>
    <w:rsid w:val="00A5497F"/>
    <w:rsid w:val="00A570E9"/>
    <w:rsid w:val="00A57F95"/>
    <w:rsid w:val="00A6147C"/>
    <w:rsid w:val="00A65B56"/>
    <w:rsid w:val="00A663B9"/>
    <w:rsid w:val="00A678C7"/>
    <w:rsid w:val="00A70170"/>
    <w:rsid w:val="00A7141C"/>
    <w:rsid w:val="00A72B82"/>
    <w:rsid w:val="00A73C36"/>
    <w:rsid w:val="00A74622"/>
    <w:rsid w:val="00A75668"/>
    <w:rsid w:val="00A76CE5"/>
    <w:rsid w:val="00A80F92"/>
    <w:rsid w:val="00A81687"/>
    <w:rsid w:val="00A83F0B"/>
    <w:rsid w:val="00A8557A"/>
    <w:rsid w:val="00A86CE3"/>
    <w:rsid w:val="00A919DD"/>
    <w:rsid w:val="00A94048"/>
    <w:rsid w:val="00AA17D5"/>
    <w:rsid w:val="00AA394E"/>
    <w:rsid w:val="00AA489C"/>
    <w:rsid w:val="00AA5F92"/>
    <w:rsid w:val="00AB1998"/>
    <w:rsid w:val="00AB3156"/>
    <w:rsid w:val="00AB37C1"/>
    <w:rsid w:val="00AB481E"/>
    <w:rsid w:val="00AB5B75"/>
    <w:rsid w:val="00AB7C6D"/>
    <w:rsid w:val="00AC2F2D"/>
    <w:rsid w:val="00AC3273"/>
    <w:rsid w:val="00AC6372"/>
    <w:rsid w:val="00AD086A"/>
    <w:rsid w:val="00AD1102"/>
    <w:rsid w:val="00AD1F38"/>
    <w:rsid w:val="00AD30C0"/>
    <w:rsid w:val="00AE14A4"/>
    <w:rsid w:val="00AE20AD"/>
    <w:rsid w:val="00AE2C98"/>
    <w:rsid w:val="00AE2D50"/>
    <w:rsid w:val="00AE7306"/>
    <w:rsid w:val="00AF0C7A"/>
    <w:rsid w:val="00AF1AB4"/>
    <w:rsid w:val="00AF201F"/>
    <w:rsid w:val="00AF2238"/>
    <w:rsid w:val="00AF6C46"/>
    <w:rsid w:val="00B002CF"/>
    <w:rsid w:val="00B05C1E"/>
    <w:rsid w:val="00B06AFB"/>
    <w:rsid w:val="00B128D7"/>
    <w:rsid w:val="00B1405B"/>
    <w:rsid w:val="00B1456D"/>
    <w:rsid w:val="00B21757"/>
    <w:rsid w:val="00B253C5"/>
    <w:rsid w:val="00B27BF9"/>
    <w:rsid w:val="00B30383"/>
    <w:rsid w:val="00B308AE"/>
    <w:rsid w:val="00B3161E"/>
    <w:rsid w:val="00B31F1B"/>
    <w:rsid w:val="00B32F09"/>
    <w:rsid w:val="00B34267"/>
    <w:rsid w:val="00B342A2"/>
    <w:rsid w:val="00B3459A"/>
    <w:rsid w:val="00B34614"/>
    <w:rsid w:val="00B34901"/>
    <w:rsid w:val="00B351B9"/>
    <w:rsid w:val="00B362C8"/>
    <w:rsid w:val="00B364FC"/>
    <w:rsid w:val="00B36B90"/>
    <w:rsid w:val="00B40366"/>
    <w:rsid w:val="00B41680"/>
    <w:rsid w:val="00B43985"/>
    <w:rsid w:val="00B43EB2"/>
    <w:rsid w:val="00B444EF"/>
    <w:rsid w:val="00B455BE"/>
    <w:rsid w:val="00B4686F"/>
    <w:rsid w:val="00B47DBF"/>
    <w:rsid w:val="00B50976"/>
    <w:rsid w:val="00B509DD"/>
    <w:rsid w:val="00B5333E"/>
    <w:rsid w:val="00B53EA0"/>
    <w:rsid w:val="00B54067"/>
    <w:rsid w:val="00B54823"/>
    <w:rsid w:val="00B54913"/>
    <w:rsid w:val="00B5566B"/>
    <w:rsid w:val="00B55B1D"/>
    <w:rsid w:val="00B56472"/>
    <w:rsid w:val="00B60AC2"/>
    <w:rsid w:val="00B6140B"/>
    <w:rsid w:val="00B62A7F"/>
    <w:rsid w:val="00B646E7"/>
    <w:rsid w:val="00B6494E"/>
    <w:rsid w:val="00B66197"/>
    <w:rsid w:val="00B6680D"/>
    <w:rsid w:val="00B66E0E"/>
    <w:rsid w:val="00B67B5F"/>
    <w:rsid w:val="00B758EB"/>
    <w:rsid w:val="00B81A41"/>
    <w:rsid w:val="00B84148"/>
    <w:rsid w:val="00B8483B"/>
    <w:rsid w:val="00B863A2"/>
    <w:rsid w:val="00B86876"/>
    <w:rsid w:val="00B87AF2"/>
    <w:rsid w:val="00B906A9"/>
    <w:rsid w:val="00B93C9C"/>
    <w:rsid w:val="00B949EA"/>
    <w:rsid w:val="00B94FE9"/>
    <w:rsid w:val="00B97A45"/>
    <w:rsid w:val="00B97B61"/>
    <w:rsid w:val="00BA318A"/>
    <w:rsid w:val="00BA31D1"/>
    <w:rsid w:val="00BA5820"/>
    <w:rsid w:val="00BA6965"/>
    <w:rsid w:val="00BB6535"/>
    <w:rsid w:val="00BB7AEE"/>
    <w:rsid w:val="00BC0D3A"/>
    <w:rsid w:val="00BC3D0F"/>
    <w:rsid w:val="00BC6B31"/>
    <w:rsid w:val="00BC70FF"/>
    <w:rsid w:val="00BD065A"/>
    <w:rsid w:val="00BD3358"/>
    <w:rsid w:val="00BD3D20"/>
    <w:rsid w:val="00BD4DA0"/>
    <w:rsid w:val="00BD7AE2"/>
    <w:rsid w:val="00BE16B3"/>
    <w:rsid w:val="00BE2F8F"/>
    <w:rsid w:val="00BE3240"/>
    <w:rsid w:val="00BE3E03"/>
    <w:rsid w:val="00BE48D8"/>
    <w:rsid w:val="00BE6A42"/>
    <w:rsid w:val="00BE6B85"/>
    <w:rsid w:val="00BE794F"/>
    <w:rsid w:val="00BF0A6C"/>
    <w:rsid w:val="00BF0B09"/>
    <w:rsid w:val="00BF20E1"/>
    <w:rsid w:val="00BF2875"/>
    <w:rsid w:val="00BF2E61"/>
    <w:rsid w:val="00BF4189"/>
    <w:rsid w:val="00BF5E7E"/>
    <w:rsid w:val="00C0025E"/>
    <w:rsid w:val="00C007D8"/>
    <w:rsid w:val="00C04E36"/>
    <w:rsid w:val="00C070C0"/>
    <w:rsid w:val="00C13983"/>
    <w:rsid w:val="00C22A3A"/>
    <w:rsid w:val="00C22E7B"/>
    <w:rsid w:val="00C2398C"/>
    <w:rsid w:val="00C24677"/>
    <w:rsid w:val="00C25047"/>
    <w:rsid w:val="00C26EA3"/>
    <w:rsid w:val="00C277CE"/>
    <w:rsid w:val="00C3135D"/>
    <w:rsid w:val="00C31AB1"/>
    <w:rsid w:val="00C31C7E"/>
    <w:rsid w:val="00C31E4F"/>
    <w:rsid w:val="00C3221B"/>
    <w:rsid w:val="00C32A36"/>
    <w:rsid w:val="00C35A78"/>
    <w:rsid w:val="00C40764"/>
    <w:rsid w:val="00C43934"/>
    <w:rsid w:val="00C43A1A"/>
    <w:rsid w:val="00C475EF"/>
    <w:rsid w:val="00C54052"/>
    <w:rsid w:val="00C57F12"/>
    <w:rsid w:val="00C602A6"/>
    <w:rsid w:val="00C61841"/>
    <w:rsid w:val="00C62F6F"/>
    <w:rsid w:val="00C6568E"/>
    <w:rsid w:val="00C6785F"/>
    <w:rsid w:val="00C67A24"/>
    <w:rsid w:val="00C70425"/>
    <w:rsid w:val="00C70796"/>
    <w:rsid w:val="00C7089B"/>
    <w:rsid w:val="00C70E5C"/>
    <w:rsid w:val="00C70EC8"/>
    <w:rsid w:val="00C72BBA"/>
    <w:rsid w:val="00C72CF8"/>
    <w:rsid w:val="00C76B16"/>
    <w:rsid w:val="00C7787D"/>
    <w:rsid w:val="00C80ABF"/>
    <w:rsid w:val="00C80F70"/>
    <w:rsid w:val="00C813F9"/>
    <w:rsid w:val="00C82482"/>
    <w:rsid w:val="00C83F7F"/>
    <w:rsid w:val="00C9162D"/>
    <w:rsid w:val="00C92010"/>
    <w:rsid w:val="00C95BC8"/>
    <w:rsid w:val="00CA13F3"/>
    <w:rsid w:val="00CA3E6E"/>
    <w:rsid w:val="00CA5E38"/>
    <w:rsid w:val="00CA69D7"/>
    <w:rsid w:val="00CA6BB8"/>
    <w:rsid w:val="00CB2856"/>
    <w:rsid w:val="00CB38E8"/>
    <w:rsid w:val="00CB6893"/>
    <w:rsid w:val="00CC0292"/>
    <w:rsid w:val="00CC1B40"/>
    <w:rsid w:val="00CC24BF"/>
    <w:rsid w:val="00CC2F1B"/>
    <w:rsid w:val="00CC4305"/>
    <w:rsid w:val="00CC4336"/>
    <w:rsid w:val="00CC7D8A"/>
    <w:rsid w:val="00CD49A2"/>
    <w:rsid w:val="00CD4AC2"/>
    <w:rsid w:val="00CD5D6A"/>
    <w:rsid w:val="00CD68B2"/>
    <w:rsid w:val="00CE1E36"/>
    <w:rsid w:val="00CE2835"/>
    <w:rsid w:val="00CE31B0"/>
    <w:rsid w:val="00CE65FF"/>
    <w:rsid w:val="00CE75E8"/>
    <w:rsid w:val="00CF1494"/>
    <w:rsid w:val="00CF2402"/>
    <w:rsid w:val="00CF4836"/>
    <w:rsid w:val="00CF698D"/>
    <w:rsid w:val="00D01BF9"/>
    <w:rsid w:val="00D05B26"/>
    <w:rsid w:val="00D113C3"/>
    <w:rsid w:val="00D119DF"/>
    <w:rsid w:val="00D12AB8"/>
    <w:rsid w:val="00D1498E"/>
    <w:rsid w:val="00D2210A"/>
    <w:rsid w:val="00D31B05"/>
    <w:rsid w:val="00D36C61"/>
    <w:rsid w:val="00D42970"/>
    <w:rsid w:val="00D43AED"/>
    <w:rsid w:val="00D440DA"/>
    <w:rsid w:val="00D46ABA"/>
    <w:rsid w:val="00D5077A"/>
    <w:rsid w:val="00D51595"/>
    <w:rsid w:val="00D54F1D"/>
    <w:rsid w:val="00D60177"/>
    <w:rsid w:val="00D60222"/>
    <w:rsid w:val="00D604C6"/>
    <w:rsid w:val="00D61647"/>
    <w:rsid w:val="00D64AC5"/>
    <w:rsid w:val="00D666B2"/>
    <w:rsid w:val="00D669D3"/>
    <w:rsid w:val="00D74C2C"/>
    <w:rsid w:val="00D7544B"/>
    <w:rsid w:val="00D76BA3"/>
    <w:rsid w:val="00D824E5"/>
    <w:rsid w:val="00D842CA"/>
    <w:rsid w:val="00D85529"/>
    <w:rsid w:val="00D8637B"/>
    <w:rsid w:val="00D8753A"/>
    <w:rsid w:val="00D92560"/>
    <w:rsid w:val="00D92F21"/>
    <w:rsid w:val="00D95960"/>
    <w:rsid w:val="00D9600E"/>
    <w:rsid w:val="00D96B8F"/>
    <w:rsid w:val="00D96F1C"/>
    <w:rsid w:val="00DA1A1C"/>
    <w:rsid w:val="00DA1F04"/>
    <w:rsid w:val="00DA2495"/>
    <w:rsid w:val="00DA2B07"/>
    <w:rsid w:val="00DA2D25"/>
    <w:rsid w:val="00DA64A0"/>
    <w:rsid w:val="00DA73D0"/>
    <w:rsid w:val="00DB0A22"/>
    <w:rsid w:val="00DB24DE"/>
    <w:rsid w:val="00DB363E"/>
    <w:rsid w:val="00DB3E61"/>
    <w:rsid w:val="00DC153C"/>
    <w:rsid w:val="00DC55F4"/>
    <w:rsid w:val="00DC703D"/>
    <w:rsid w:val="00DC7682"/>
    <w:rsid w:val="00DD22D0"/>
    <w:rsid w:val="00DD7D77"/>
    <w:rsid w:val="00DE21E1"/>
    <w:rsid w:val="00DE6A69"/>
    <w:rsid w:val="00DE6DFB"/>
    <w:rsid w:val="00DF1CA4"/>
    <w:rsid w:val="00DF3548"/>
    <w:rsid w:val="00DF502E"/>
    <w:rsid w:val="00DF5B18"/>
    <w:rsid w:val="00DF5BD9"/>
    <w:rsid w:val="00DF6D25"/>
    <w:rsid w:val="00E02BE7"/>
    <w:rsid w:val="00E03734"/>
    <w:rsid w:val="00E05F86"/>
    <w:rsid w:val="00E0681E"/>
    <w:rsid w:val="00E10188"/>
    <w:rsid w:val="00E11676"/>
    <w:rsid w:val="00E12F9F"/>
    <w:rsid w:val="00E165C3"/>
    <w:rsid w:val="00E20B4C"/>
    <w:rsid w:val="00E22709"/>
    <w:rsid w:val="00E24DEC"/>
    <w:rsid w:val="00E24E29"/>
    <w:rsid w:val="00E3096A"/>
    <w:rsid w:val="00E325F9"/>
    <w:rsid w:val="00E32869"/>
    <w:rsid w:val="00E333D3"/>
    <w:rsid w:val="00E34B56"/>
    <w:rsid w:val="00E34ED0"/>
    <w:rsid w:val="00E425C3"/>
    <w:rsid w:val="00E462FC"/>
    <w:rsid w:val="00E47D7E"/>
    <w:rsid w:val="00E503A9"/>
    <w:rsid w:val="00E55894"/>
    <w:rsid w:val="00E604BB"/>
    <w:rsid w:val="00E606BF"/>
    <w:rsid w:val="00E63A14"/>
    <w:rsid w:val="00E63B52"/>
    <w:rsid w:val="00E669FB"/>
    <w:rsid w:val="00E70208"/>
    <w:rsid w:val="00E736E7"/>
    <w:rsid w:val="00E73884"/>
    <w:rsid w:val="00E77869"/>
    <w:rsid w:val="00E806D3"/>
    <w:rsid w:val="00E8169E"/>
    <w:rsid w:val="00E820BB"/>
    <w:rsid w:val="00E82680"/>
    <w:rsid w:val="00E84825"/>
    <w:rsid w:val="00E84937"/>
    <w:rsid w:val="00E85BE3"/>
    <w:rsid w:val="00E8622F"/>
    <w:rsid w:val="00E86565"/>
    <w:rsid w:val="00E87121"/>
    <w:rsid w:val="00E87576"/>
    <w:rsid w:val="00E90A14"/>
    <w:rsid w:val="00E90EF7"/>
    <w:rsid w:val="00E93F79"/>
    <w:rsid w:val="00E95A6D"/>
    <w:rsid w:val="00E95D72"/>
    <w:rsid w:val="00E9798E"/>
    <w:rsid w:val="00EA2CDD"/>
    <w:rsid w:val="00EA3D10"/>
    <w:rsid w:val="00EA46D6"/>
    <w:rsid w:val="00EA666F"/>
    <w:rsid w:val="00EB3FB9"/>
    <w:rsid w:val="00EB4766"/>
    <w:rsid w:val="00EB553D"/>
    <w:rsid w:val="00EB6D7B"/>
    <w:rsid w:val="00EC54DD"/>
    <w:rsid w:val="00EC75FC"/>
    <w:rsid w:val="00ED180B"/>
    <w:rsid w:val="00ED2578"/>
    <w:rsid w:val="00ED540E"/>
    <w:rsid w:val="00EE0B48"/>
    <w:rsid w:val="00EE35AD"/>
    <w:rsid w:val="00EE3871"/>
    <w:rsid w:val="00EE4073"/>
    <w:rsid w:val="00EE6BC7"/>
    <w:rsid w:val="00EF138B"/>
    <w:rsid w:val="00EF152F"/>
    <w:rsid w:val="00EF1D6C"/>
    <w:rsid w:val="00EF2304"/>
    <w:rsid w:val="00F01ED2"/>
    <w:rsid w:val="00F02E70"/>
    <w:rsid w:val="00F03D55"/>
    <w:rsid w:val="00F04E86"/>
    <w:rsid w:val="00F04E95"/>
    <w:rsid w:val="00F05F33"/>
    <w:rsid w:val="00F06E13"/>
    <w:rsid w:val="00F120F3"/>
    <w:rsid w:val="00F141DB"/>
    <w:rsid w:val="00F14EC2"/>
    <w:rsid w:val="00F14F1D"/>
    <w:rsid w:val="00F152B3"/>
    <w:rsid w:val="00F15664"/>
    <w:rsid w:val="00F20ED0"/>
    <w:rsid w:val="00F225C5"/>
    <w:rsid w:val="00F24C04"/>
    <w:rsid w:val="00F354B5"/>
    <w:rsid w:val="00F369CC"/>
    <w:rsid w:val="00F3711D"/>
    <w:rsid w:val="00F4187A"/>
    <w:rsid w:val="00F4378A"/>
    <w:rsid w:val="00F44AD3"/>
    <w:rsid w:val="00F45396"/>
    <w:rsid w:val="00F45DCB"/>
    <w:rsid w:val="00F46770"/>
    <w:rsid w:val="00F467AE"/>
    <w:rsid w:val="00F46E40"/>
    <w:rsid w:val="00F5190F"/>
    <w:rsid w:val="00F52522"/>
    <w:rsid w:val="00F530AD"/>
    <w:rsid w:val="00F53788"/>
    <w:rsid w:val="00F537B9"/>
    <w:rsid w:val="00F545F9"/>
    <w:rsid w:val="00F65BCD"/>
    <w:rsid w:val="00F73B4C"/>
    <w:rsid w:val="00F74F29"/>
    <w:rsid w:val="00F8050E"/>
    <w:rsid w:val="00F877EA"/>
    <w:rsid w:val="00F916B2"/>
    <w:rsid w:val="00F93FD7"/>
    <w:rsid w:val="00F9493A"/>
    <w:rsid w:val="00F94C37"/>
    <w:rsid w:val="00F95950"/>
    <w:rsid w:val="00F96569"/>
    <w:rsid w:val="00FA0D53"/>
    <w:rsid w:val="00FA3E0C"/>
    <w:rsid w:val="00FA416E"/>
    <w:rsid w:val="00FA447C"/>
    <w:rsid w:val="00FA7247"/>
    <w:rsid w:val="00FA771E"/>
    <w:rsid w:val="00FB1F26"/>
    <w:rsid w:val="00FB2443"/>
    <w:rsid w:val="00FB3AAC"/>
    <w:rsid w:val="00FB5AD5"/>
    <w:rsid w:val="00FC2210"/>
    <w:rsid w:val="00FC4B51"/>
    <w:rsid w:val="00FC6224"/>
    <w:rsid w:val="00FC6EA7"/>
    <w:rsid w:val="00FD6B82"/>
    <w:rsid w:val="00FD7CDB"/>
    <w:rsid w:val="00FE0B3F"/>
    <w:rsid w:val="00FE39CE"/>
    <w:rsid w:val="00FE3AF7"/>
    <w:rsid w:val="00FE4747"/>
    <w:rsid w:val="00FE6D4B"/>
    <w:rsid w:val="00FF2020"/>
    <w:rsid w:val="00FF2558"/>
    <w:rsid w:val="00FF2B80"/>
    <w:rsid w:val="00FF3216"/>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21"/>
    <o:shapelayout v:ext="edit">
      <o:idmap v:ext="edit" data="1"/>
    </o:shapelayout>
  </w:shapeDefaults>
  <w:decimalSymbol w:val=","/>
  <w:listSeparator w:val=";"/>
  <w14:docId w14:val="7D6DE3EB"/>
  <w15:docId w15:val="{CBD3CE22-AFFF-4B50-9B61-9A25EBD1E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Car,Cha"/>
    <w:basedOn w:val="Normlny"/>
    <w:link w:val="TextpoznmkypodiarouChar"/>
    <w:uiPriority w:val="99"/>
    <w:qFormat/>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PGI Fußnote Ziffer,Footnote reference number,Times 10 Point,Exposant 3 Point,Ref,de nota al pie,note TESI,SUPERS,EN Footnote text,EN Footnote Reference,Voetnootverwijzing,Footnote number,fr,o,FR,FR1"/>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318388255">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83611">
      <w:bodyDiv w:val="1"/>
      <w:marLeft w:val="0"/>
      <w:marRight w:val="0"/>
      <w:marTop w:val="0"/>
      <w:marBottom w:val="0"/>
      <w:divBdr>
        <w:top w:val="none" w:sz="0" w:space="0" w:color="auto"/>
        <w:left w:val="none" w:sz="0" w:space="0" w:color="auto"/>
        <w:bottom w:val="none" w:sz="0" w:space="0" w:color="auto"/>
        <w:right w:val="none" w:sz="0" w:space="0" w:color="auto"/>
      </w:divBdr>
      <w:divsChild>
        <w:div w:id="634218826">
          <w:marLeft w:val="0"/>
          <w:marRight w:val="0"/>
          <w:marTop w:val="0"/>
          <w:marBottom w:val="0"/>
          <w:divBdr>
            <w:top w:val="none" w:sz="0" w:space="0" w:color="auto"/>
            <w:left w:val="none" w:sz="0" w:space="0" w:color="auto"/>
            <w:bottom w:val="none" w:sz="0" w:space="0" w:color="auto"/>
            <w:right w:val="none" w:sz="0" w:space="0" w:color="auto"/>
          </w:divBdr>
          <w:divsChild>
            <w:div w:id="1367676500">
              <w:marLeft w:val="0"/>
              <w:marRight w:val="0"/>
              <w:marTop w:val="0"/>
              <w:marBottom w:val="0"/>
              <w:divBdr>
                <w:top w:val="none" w:sz="0" w:space="0" w:color="auto"/>
                <w:left w:val="none" w:sz="0" w:space="0" w:color="auto"/>
                <w:bottom w:val="none" w:sz="0" w:space="0" w:color="auto"/>
                <w:right w:val="none" w:sz="0" w:space="0" w:color="auto"/>
              </w:divBdr>
              <w:divsChild>
                <w:div w:id="40268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easpi.sk/products/lawText/1/67706/1/ASPI%253A/455/1991%20Zb."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95BC8-8AD9-4EB3-AB6F-AE1E40732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22</Pages>
  <Words>9328</Words>
  <Characters>53174</Characters>
  <Application>Microsoft Office Word</Application>
  <DocSecurity>0</DocSecurity>
  <Lines>443</Lines>
  <Paragraphs>124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56</cp:revision>
  <cp:lastPrinted>2017-11-27T07:41:00Z</cp:lastPrinted>
  <dcterms:created xsi:type="dcterms:W3CDTF">2017-08-17T06:08:00Z</dcterms:created>
  <dcterms:modified xsi:type="dcterms:W3CDTF">2020-02-24T08:51:00Z</dcterms:modified>
</cp:coreProperties>
</file>